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089B33CA" w:rsidR="001F6246" w:rsidRPr="002D265C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A7D42" w:rsidRPr="00501156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14:paraId="36FB3164" w14:textId="22A2FB10" w:rsidR="00BA7D42" w:rsidRDefault="00BD5D4E" w:rsidP="00BA7D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0,3</w:t>
            </w:r>
          </w:p>
        </w:tc>
        <w:tc>
          <w:tcPr>
            <w:tcW w:w="1545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5D1E5762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9E1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9E15C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0297A6A" w14:textId="1E9C0BB5" w:rsidR="00003452" w:rsidRDefault="00BD5D4E" w:rsidP="009E15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324A134B" w14:textId="77777777" w:rsidR="00003452" w:rsidRPr="00771297" w:rsidRDefault="00003452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2FAC548B" w:rsidR="000E7EEE" w:rsidRDefault="00BD5D4E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5D1E5762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2A0F3950" w:rsidR="005A444E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5D1E5762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0EB2A956" w:rsidR="005A444E" w:rsidRDefault="00BD5D4E" w:rsidP="005A444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5D1E5762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23AA8A94" w:rsidR="00DC1EBD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1D211B24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5D1E5762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0DA5D362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C496479" w14:textId="42AFE42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5D1E5762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4506F941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20348CA3" w14:textId="610299F3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5D1E5762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BC5FD65" w14:textId="054F9FE0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596FC28" w14:textId="369982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714453D2" w:rsidR="00C82232" w:rsidRPr="002760FE" w:rsidRDefault="00BD5D4E" w:rsidP="00C82232">
            <w:pPr>
              <w:rPr>
                <w:rFonts w:ascii="Cambria" w:hAnsi="Cambria"/>
                <w:sz w:val="20"/>
                <w:szCs w:val="20"/>
              </w:rPr>
            </w:pPr>
            <w:ins w:id="0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1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3717361F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2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644EF89B" w14:textId="2D00B106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3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293F9F75" w:rsidR="001B166C" w:rsidRPr="002760FE" w:rsidRDefault="00BD5D4E" w:rsidP="001B166C">
            <w:pPr>
              <w:rPr>
                <w:rFonts w:ascii="Cambria" w:hAnsi="Cambria"/>
                <w:sz w:val="20"/>
                <w:szCs w:val="20"/>
              </w:rPr>
            </w:pPr>
            <w:ins w:id="4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5D1E5762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E7C2D24" w14:textId="5E530C00" w:rsidR="00A12C59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5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4CDC65CA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5D1E5762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48D7D802" w14:textId="0CB3FAD0" w:rsidR="00A12C59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6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1B8697A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5D1E5762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34FD381F" w14:textId="0F8CB1D3" w:rsidR="009E1B1E" w:rsidRDefault="00BD5D4E" w:rsidP="003372F9">
            <w:pPr>
              <w:rPr>
                <w:rFonts w:ascii="Cambria" w:hAnsi="Cambria"/>
                <w:sz w:val="20"/>
                <w:szCs w:val="20"/>
              </w:rPr>
            </w:pPr>
            <w:ins w:id="7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15EC2B8" w14:textId="77777777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5D1E5762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7A153AEB" w:rsidR="007D3D3D" w:rsidRPr="00516295" w:rsidRDefault="00BD5D4E" w:rsidP="003372F9">
            <w:pPr>
              <w:rPr>
                <w:rFonts w:ascii="Cambria" w:hAnsi="Cambria"/>
              </w:rPr>
            </w:pPr>
            <w:ins w:id="8" w:author="Artur Ligocki Nadleśnictwo Kutno" w:date="2025-10-02T08:34:00Z" w16du:dateUtc="2025-10-02T06:34:00Z">
              <w:r>
                <w:rPr>
                  <w:rFonts w:ascii="Cambria" w:hAnsi="Cambria"/>
                </w:rPr>
                <w:t>20</w:t>
              </w:r>
            </w:ins>
          </w:p>
        </w:tc>
        <w:tc>
          <w:tcPr>
            <w:tcW w:w="1545" w:type="dxa"/>
          </w:tcPr>
          <w:p w14:paraId="51E6781B" w14:textId="51081292" w:rsidR="007D3D3D" w:rsidRPr="00771297" w:rsidRDefault="0051629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5D1E5762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23F1BFA0" w:rsidR="00A10621" w:rsidRPr="002760FE" w:rsidRDefault="00BD5D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9" w:author="Artur Ligocki Nadleśnictwo Kutno" w:date="2025-10-02T08:34:00Z" w16du:dateUtc="2025-10-02T06:34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0BD453FB" w14:textId="5E82D571" w:rsidR="00A10621" w:rsidRPr="00771297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1"/>
      <w:tr w:rsidR="00A470F7" w:rsidRPr="00501156" w14:paraId="18302E85" w14:textId="77777777" w:rsidTr="5D1E5762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65FE710F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0" w:author="Artur Ligocki Nadleśnictwo Kutno" w:date="2025-10-02T08:34:00Z" w16du:dateUtc="2025-10-02T06:34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636E43E9" w14:textId="2B7FE38C" w:rsidR="00A470F7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5D1E5762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14:paraId="1BBF52A9" w14:textId="4A69F7D4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  <w:ins w:id="11" w:author="Artur Ligocki Nadleśnictwo Kutno" w:date="2025-10-02T08:34:00Z" w16du:dateUtc="2025-10-02T06:34:00Z">
              <w:r w:rsidR="00BD5D4E">
                <w:rPr>
                  <w:rFonts w:ascii="Cambria" w:eastAsia="Calibri" w:hAnsi="Cambria" w:cstheme="minorHAnsi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5D2D90A" w14:textId="628DA8C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5D1E5762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0A5C24F9" w:rsidR="673A9407" w:rsidRDefault="00BD5D4E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2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7C167198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5D1E5762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576C96D0" w:rsidR="673A9407" w:rsidRDefault="00BD5D4E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3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2E262E4A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5D1E5762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62039D79" w:rsidR="00D352EB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14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A0E77D0" w14:textId="77777777" w:rsidR="00D352EB" w:rsidRPr="00771297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5D1E5762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33404416" w:rsidR="00D352EB" w:rsidRDefault="00BD5D4E" w:rsidP="00D352EB">
            <w:pPr>
              <w:rPr>
                <w:rFonts w:ascii="Cambria" w:hAnsi="Cambria"/>
                <w:sz w:val="20"/>
                <w:szCs w:val="20"/>
              </w:rPr>
            </w:pPr>
            <w:ins w:id="15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5B6E5B24" w14:textId="77777777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5D1E5762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09C5A423" w:rsidR="00D352EB" w:rsidRDefault="00BD5D4E" w:rsidP="00D352EB">
            <w:pPr>
              <w:rPr>
                <w:rFonts w:ascii="Cambria" w:hAnsi="Cambria"/>
                <w:sz w:val="20"/>
                <w:szCs w:val="20"/>
              </w:rPr>
            </w:pPr>
            <w:ins w:id="16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796A69A5" w14:textId="305D2B29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5D1E5762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43B7B52F" w:rsidR="000A06DD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17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2FCFAE15" w14:textId="77777777" w:rsidR="000A06DD" w:rsidRPr="00771297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5D1E5762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4ECEDC29" w:rsidR="673A9407" w:rsidRDefault="00BD5D4E" w:rsidP="673A9407">
            <w:pPr>
              <w:rPr>
                <w:rFonts w:ascii="Cambria" w:hAnsi="Cambria"/>
                <w:sz w:val="20"/>
                <w:szCs w:val="20"/>
              </w:rPr>
            </w:pPr>
            <w:ins w:id="18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60x60</w:t>
              </w:r>
            </w:ins>
          </w:p>
        </w:tc>
        <w:tc>
          <w:tcPr>
            <w:tcW w:w="1545" w:type="dxa"/>
          </w:tcPr>
          <w:p w14:paraId="23BFB70E" w14:textId="0CCE81FB" w:rsidR="673A9407" w:rsidRPr="0077129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5D1E5762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6224AE9A" w:rsidR="673A9407" w:rsidRDefault="00BD5D4E" w:rsidP="673A9407">
            <w:pPr>
              <w:rPr>
                <w:rFonts w:ascii="Cambria" w:hAnsi="Cambria"/>
                <w:sz w:val="20"/>
                <w:szCs w:val="20"/>
              </w:rPr>
            </w:pPr>
            <w:ins w:id="19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80A281C" w14:textId="2E03514E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5D1E5762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1250" w:type="dxa"/>
          </w:tcPr>
          <w:p w14:paraId="18959E3B" w14:textId="538D009C" w:rsidR="12C1C05D" w:rsidRDefault="00BD5D4E" w:rsidP="12C1C05D">
            <w:pPr>
              <w:rPr>
                <w:rFonts w:ascii="Cambria" w:hAnsi="Cambria"/>
                <w:sz w:val="20"/>
                <w:szCs w:val="20"/>
              </w:rPr>
            </w:pPr>
            <w:ins w:id="20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F7772A1" w14:textId="798A8D1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5D1E5762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Minimalna wysokość rabatowałka</w:t>
            </w:r>
          </w:p>
        </w:tc>
        <w:tc>
          <w:tcPr>
            <w:tcW w:w="1250" w:type="dxa"/>
          </w:tcPr>
          <w:p w14:paraId="3E023A25" w14:textId="0B03BDBC" w:rsidR="00D225DF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21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35C6DD65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5D1E5762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Minimalna szerokość u podstawy rabatowałka</w:t>
            </w:r>
          </w:p>
        </w:tc>
        <w:tc>
          <w:tcPr>
            <w:tcW w:w="1250" w:type="dxa"/>
          </w:tcPr>
          <w:p w14:paraId="23E6C6EE" w14:textId="6E018616" w:rsidR="00D225DF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22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7296BB14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5D1E5762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4F5D849B" w:rsidR="12C1C05D" w:rsidRDefault="00BD5D4E" w:rsidP="12C1C05D">
            <w:pPr>
              <w:rPr>
                <w:rFonts w:ascii="Cambria" w:hAnsi="Cambria"/>
                <w:sz w:val="20"/>
                <w:szCs w:val="20"/>
              </w:rPr>
            </w:pPr>
            <w:ins w:id="23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5B5C513E" w14:textId="2E03514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140EE145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4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682E4035" w:rsidR="00A470F7" w:rsidRPr="002760FE" w:rsidRDefault="00BD5D4E" w:rsidP="00A470F7">
            <w:pPr>
              <w:rPr>
                <w:rFonts w:ascii="Cambria" w:hAnsi="Cambria"/>
                <w:sz w:val="20"/>
                <w:szCs w:val="20"/>
              </w:rPr>
            </w:pPr>
            <w:ins w:id="25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76471782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6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2AD4A6C4" w14:textId="53D43EAE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6259D509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27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6C67056" w14:textId="7A4DFC20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42A823FB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8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7DF16111" w14:textId="1CB4DAC5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363F2394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29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D2B0C28" w14:textId="36D51E0A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5D1E5762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79DDE65" w14:textId="0C11C667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30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6E698CA6" w14:textId="49D03AE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5D1E5762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2E823C1D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1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280FBE4C" w14:textId="1F9185FE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5D1E5762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14:paraId="569D8593" w14:textId="24B971ED" w:rsidR="00D225DF" w:rsidRPr="002760FE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32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741A3FA7" w14:textId="6642BD99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5D1E5762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676434C" w14:textId="7501E4B8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33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200A576" w14:textId="00362259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5D1E5762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540A2433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4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638D8351" w14:textId="5C18EAA4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5D1E5762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223F26C1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5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0C5326DF" w14:textId="4CBE1C15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1365B4A3" w:rsidR="00A6520A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36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F8FF79F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69BAEF30" w:rsidR="00A6520A" w:rsidRDefault="00BD5D4E" w:rsidP="00A6520A">
            <w:pPr>
              <w:rPr>
                <w:rFonts w:ascii="Cambria" w:hAnsi="Cambria"/>
                <w:sz w:val="20"/>
                <w:szCs w:val="20"/>
              </w:rPr>
            </w:pPr>
            <w:ins w:id="37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00E0BBFB" w14:textId="2FD0198E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6310B973" w:rsidR="00A6520A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38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35D39DA1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0958577E" w:rsidR="00A6520A" w:rsidRDefault="00BD5D4E" w:rsidP="00A6520A">
            <w:pPr>
              <w:rPr>
                <w:rFonts w:ascii="Cambria" w:hAnsi="Cambria"/>
                <w:sz w:val="20"/>
                <w:szCs w:val="20"/>
              </w:rPr>
            </w:pPr>
            <w:ins w:id="39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D831E99" w14:textId="62F1CCA4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5D1E5762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20D23E09" w:rsidR="003D7C93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0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01D59A59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5D1E5762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746927FA" w:rsidR="003D7C93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1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0889122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5D1E5762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27650A37" w:rsidR="003D7C93" w:rsidRDefault="00E44FA5" w:rsidP="003D7C93">
            <w:pPr>
              <w:rPr>
                <w:rFonts w:ascii="Cambria" w:hAnsi="Cambria"/>
                <w:sz w:val="20"/>
                <w:szCs w:val="20"/>
              </w:rPr>
            </w:pPr>
            <w:ins w:id="42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97B7705" w14:textId="6E4B3957" w:rsidR="003D7C93" w:rsidRPr="00771297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5D1E5762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5790B213" w:rsidR="12C1C05D" w:rsidRDefault="00E44FA5" w:rsidP="12C1C05D">
            <w:pPr>
              <w:rPr>
                <w:rFonts w:ascii="Cambria" w:hAnsi="Cambria"/>
                <w:sz w:val="20"/>
                <w:szCs w:val="20"/>
              </w:rPr>
            </w:pPr>
            <w:ins w:id="43" w:author="Artur Ligocki Nadleśnictwo Kutno" w:date="2025-10-02T08:41:00Z" w16du:dateUtc="2025-10-02T06:41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1880005" w14:textId="334798A5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A470F7" w:rsidRPr="00501156" w14:paraId="45A33670" w14:textId="77777777" w:rsidTr="5D1E5762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767F6218" w:rsidR="00A470F7" w:rsidRPr="002760FE" w:rsidRDefault="00E44FA5" w:rsidP="00A470F7">
            <w:pPr>
              <w:rPr>
                <w:rFonts w:ascii="Cambria" w:hAnsi="Cambria"/>
                <w:sz w:val="20"/>
                <w:szCs w:val="20"/>
              </w:rPr>
            </w:pPr>
            <w:ins w:id="44" w:author="Artur Ligocki Nadleśnictwo Kutno" w:date="2025-10-02T08:43:00Z" w16du:dateUtc="2025-10-02T06:43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57E34A38" w14:textId="1DD8C3B4" w:rsidR="00A470F7" w:rsidRPr="00771297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5D1E5762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127DACD9" w:rsidR="00ED5922" w:rsidRPr="002760FE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5" w:author="Artur Ligocki Nadleśnictwo Kutno" w:date="2025-10-02T08:42:00Z" w16du:dateUtc="2025-10-02T06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EA26FFA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5D1E5762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19848E86" w:rsidR="00ED5922" w:rsidRPr="002760FE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6" w:author="Artur Ligocki Nadleśnictwo Kutno" w:date="2025-10-02T08:42:00Z" w16du:dateUtc="2025-10-02T06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20D729D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3B168A0F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47" w:author="Artur Ligocki Nadleśnictwo Kutno" w:date="2025-10-02T08:45:00Z" w16du:dateUtc="2025-10-02T06:45:00Z">
              <w:r>
                <w:rPr>
                  <w:rFonts w:ascii="Cambria" w:hAnsi="Cambria"/>
                  <w:sz w:val="20"/>
                  <w:szCs w:val="20"/>
                </w:rPr>
                <w:t>Kostur, szpadel</w:t>
              </w:r>
            </w:ins>
          </w:p>
        </w:tc>
        <w:tc>
          <w:tcPr>
            <w:tcW w:w="1545" w:type="dxa"/>
          </w:tcPr>
          <w:p w14:paraId="156622D9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5965220" w14:textId="77777777" w:rsidTr="5D1E5762">
        <w:trPr>
          <w:cantSplit/>
          <w:trHeight w:val="300"/>
        </w:trPr>
        <w:tc>
          <w:tcPr>
            <w:tcW w:w="1277" w:type="dxa"/>
          </w:tcPr>
          <w:p w14:paraId="19E85236" w14:textId="1C0C550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4E49000" w14:textId="1BC253F1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48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orka</w:t>
              </w:r>
            </w:ins>
          </w:p>
        </w:tc>
        <w:tc>
          <w:tcPr>
            <w:tcW w:w="1545" w:type="dxa"/>
          </w:tcPr>
          <w:p w14:paraId="1F74F98D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66D004D3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49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szpadel</w:t>
              </w:r>
            </w:ins>
          </w:p>
        </w:tc>
        <w:tc>
          <w:tcPr>
            <w:tcW w:w="1545" w:type="dxa"/>
          </w:tcPr>
          <w:p w14:paraId="591F3F45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43E104D2" w14:textId="77777777" w:rsidTr="5D1E5762">
        <w:trPr>
          <w:cantSplit/>
          <w:trHeight w:val="300"/>
        </w:trPr>
        <w:tc>
          <w:tcPr>
            <w:tcW w:w="1277" w:type="dxa"/>
          </w:tcPr>
          <w:p w14:paraId="65E5AE5D" w14:textId="0D930B8F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C0B32D5" w14:textId="5BAFDD89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0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44A9DF1C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C8D3F1A" w14:textId="77777777" w:rsidTr="5D1E5762">
        <w:trPr>
          <w:cantSplit/>
          <w:trHeight w:val="300"/>
        </w:trPr>
        <w:tc>
          <w:tcPr>
            <w:tcW w:w="1277" w:type="dxa"/>
          </w:tcPr>
          <w:p w14:paraId="36C36619" w14:textId="5D2F192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SADZ</w:t>
            </w:r>
          </w:p>
        </w:tc>
        <w:tc>
          <w:tcPr>
            <w:tcW w:w="3437" w:type="dxa"/>
          </w:tcPr>
          <w:p w14:paraId="434CAB3A" w14:textId="2BD7AD69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F51AEB4" w14:textId="672EC26C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1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2BA82481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702CCEAF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2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Kostur, szpadel</w:t>
              </w:r>
            </w:ins>
          </w:p>
        </w:tc>
        <w:tc>
          <w:tcPr>
            <w:tcW w:w="1545" w:type="dxa"/>
          </w:tcPr>
          <w:p w14:paraId="711DE503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E3C8FE2" w14:textId="77777777" w:rsidTr="5D1E5762">
        <w:trPr>
          <w:cantSplit/>
          <w:trHeight w:val="300"/>
        </w:trPr>
        <w:tc>
          <w:tcPr>
            <w:tcW w:w="1277" w:type="dxa"/>
          </w:tcPr>
          <w:p w14:paraId="642C01D2" w14:textId="546A5C10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BDA79E6" w14:textId="0CFA4118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3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27832C05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0D920782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4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6</w:t>
              </w:r>
            </w:ins>
          </w:p>
        </w:tc>
        <w:tc>
          <w:tcPr>
            <w:tcW w:w="1545" w:type="dxa"/>
          </w:tcPr>
          <w:p w14:paraId="22B6407D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37D8BCFF" w14:textId="77777777" w:rsidTr="5D1E5762">
        <w:trPr>
          <w:cantSplit/>
          <w:trHeight w:val="300"/>
        </w:trPr>
        <w:tc>
          <w:tcPr>
            <w:tcW w:w="1277" w:type="dxa"/>
          </w:tcPr>
          <w:p w14:paraId="6A8A4252" w14:textId="230807E5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1920F4" w14:textId="52C7D772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5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6711FB0B" w14:textId="057F8465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15CB517D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6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6</w:t>
              </w:r>
            </w:ins>
          </w:p>
        </w:tc>
        <w:tc>
          <w:tcPr>
            <w:tcW w:w="1545" w:type="dxa"/>
          </w:tcPr>
          <w:p w14:paraId="1D0DCEA8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197750BD" w14:textId="77777777" w:rsidTr="5D1E5762">
        <w:trPr>
          <w:cantSplit/>
          <w:trHeight w:val="300"/>
        </w:trPr>
        <w:tc>
          <w:tcPr>
            <w:tcW w:w="1277" w:type="dxa"/>
          </w:tcPr>
          <w:p w14:paraId="2172AE06" w14:textId="2189F3E9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7D3D614" w14:textId="782210EB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7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04C87684" w14:textId="7EF436C4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501156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FD703A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771297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771297" w:rsidRDefault="00FD703A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3881CF65" w:rsidR="00FD703A" w:rsidRDefault="00E44FA5" w:rsidP="003372F9">
            <w:pPr>
              <w:rPr>
                <w:rFonts w:ascii="Cambria" w:hAnsi="Cambria"/>
                <w:sz w:val="20"/>
                <w:szCs w:val="20"/>
              </w:rPr>
            </w:pPr>
            <w:ins w:id="58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100</w:t>
              </w:r>
            </w:ins>
          </w:p>
        </w:tc>
        <w:tc>
          <w:tcPr>
            <w:tcW w:w="1545" w:type="dxa"/>
          </w:tcPr>
          <w:p w14:paraId="2C34E059" w14:textId="77777777" w:rsidR="00FD703A" w:rsidRPr="00771297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5D1E5762">
        <w:trPr>
          <w:cantSplit/>
        </w:trPr>
        <w:tc>
          <w:tcPr>
            <w:tcW w:w="1277" w:type="dxa"/>
          </w:tcPr>
          <w:p w14:paraId="548E2D6E" w14:textId="09BC0E97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</w:tcPr>
          <w:p w14:paraId="062C6E2E" w14:textId="42B7A7AB" w:rsidR="004800E6" w:rsidRPr="002760FE" w:rsidRDefault="00E44FA5" w:rsidP="004800E6">
            <w:pPr>
              <w:rPr>
                <w:rFonts w:ascii="Cambria" w:hAnsi="Cambria"/>
                <w:sz w:val="20"/>
                <w:szCs w:val="20"/>
              </w:rPr>
            </w:pPr>
            <w:ins w:id="59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18B9C7F" w14:textId="2A99D70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3B533AAC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0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1AB2020" w14:textId="1299B23F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DB0C62E" w14:textId="171DCC13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1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01AFD910" w14:textId="1E8BA0D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05DD68D9" w14:textId="484D8107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2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A0C027C" w14:textId="05EEBEE8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C51AED" w:rsidRPr="00771297" w:rsidRDefault="00716318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771297" w:rsidRDefault="004800E6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1250" w:type="dxa"/>
          </w:tcPr>
          <w:p w14:paraId="6232A12A" w14:textId="08F44716" w:rsidR="004800E6" w:rsidRPr="002760FE" w:rsidRDefault="00E44FA5" w:rsidP="004800E6">
            <w:pPr>
              <w:rPr>
                <w:rFonts w:ascii="Cambria" w:hAnsi="Cambria"/>
                <w:sz w:val="20"/>
                <w:szCs w:val="20"/>
              </w:rPr>
            </w:pPr>
            <w:ins w:id="63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4B5DA1CC" w14:textId="7F61962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133</w:t>
            </w:r>
          </w:p>
        </w:tc>
        <w:tc>
          <w:tcPr>
            <w:tcW w:w="1842" w:type="dxa"/>
          </w:tcPr>
          <w:p w14:paraId="2E1791F2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4E5D19E2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4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74A9563A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3FA7AC94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5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0D829516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6FC4DF10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6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505F04E" w14:textId="7EE3AA2A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29F53D7" w14:textId="3E31CCC4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7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5601906" w14:textId="58A7E3A5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7CAFEBE1" w14:textId="1F7314B3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8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03F9076F" w14:textId="7AA342F1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5D1E5762">
        <w:trPr>
          <w:cantSplit/>
        </w:trPr>
        <w:tc>
          <w:tcPr>
            <w:tcW w:w="1277" w:type="dxa"/>
          </w:tcPr>
          <w:p w14:paraId="293ECC83" w14:textId="3DD18D0C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1B9F2BE" w14:textId="33576825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9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5A20D48" w14:textId="566FD811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5D1E5762">
        <w:trPr>
          <w:cantSplit/>
        </w:trPr>
        <w:tc>
          <w:tcPr>
            <w:tcW w:w="1277" w:type="dxa"/>
          </w:tcPr>
          <w:p w14:paraId="0A5FEDD4" w14:textId="2B1CD3F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352D244" w14:textId="2810D7DF" w:rsidR="00A12C59" w:rsidRPr="002760FE" w:rsidRDefault="007C2E2F" w:rsidP="00A12C59">
            <w:pPr>
              <w:rPr>
                <w:rFonts w:ascii="Cambria" w:hAnsi="Cambria"/>
                <w:sz w:val="20"/>
                <w:szCs w:val="20"/>
              </w:rPr>
            </w:pPr>
            <w:ins w:id="70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3B592E08" w14:textId="51A78A66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5D1E5762">
        <w:trPr>
          <w:cantSplit/>
        </w:trPr>
        <w:tc>
          <w:tcPr>
            <w:tcW w:w="1277" w:type="dxa"/>
          </w:tcPr>
          <w:p w14:paraId="1A777D44" w14:textId="0BFC4C9A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9E1B1E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53221E47" w14:textId="01C48343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1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EF06E58" w14:textId="6730FC38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5D1E5762">
        <w:trPr>
          <w:cantSplit/>
        </w:trPr>
        <w:tc>
          <w:tcPr>
            <w:tcW w:w="1277" w:type="dxa"/>
          </w:tcPr>
          <w:p w14:paraId="12902A34" w14:textId="69136751" w:rsidR="00A962D0" w:rsidRPr="00771297" w:rsidRDefault="00716318" w:rsidP="00A962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771297" w:rsidRDefault="00A962D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771297" w:rsidRDefault="003D3D50" w:rsidP="00A962D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962D0" w:rsidRPr="00771297">
              <w:rPr>
                <w:rFonts w:ascii="Cambria" w:hAnsi="Cambria"/>
              </w:rPr>
              <w:t xml:space="preserve">dległość od </w:t>
            </w:r>
            <w:r w:rsidR="00A962D0" w:rsidRPr="00771297">
              <w:rPr>
                <w:rFonts w:ascii="Cambria" w:eastAsia="Cambria" w:hAnsi="Cambria" w:cstheme="minorHAnsi"/>
              </w:rPr>
              <w:t xml:space="preserve">miejsca odbioru środka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4DE53DC1" w14:textId="6BED0AF1" w:rsidR="00A962D0" w:rsidRPr="002760FE" w:rsidRDefault="007C2E2F" w:rsidP="00A962D0">
            <w:pPr>
              <w:rPr>
                <w:rFonts w:ascii="Cambria" w:hAnsi="Cambria"/>
                <w:sz w:val="20"/>
                <w:szCs w:val="20"/>
              </w:rPr>
            </w:pPr>
            <w:ins w:id="72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6E7EF59E" w14:textId="78EEA559" w:rsidR="00A962D0" w:rsidRPr="00771297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5D1E5762">
        <w:trPr>
          <w:cantSplit/>
        </w:trPr>
        <w:tc>
          <w:tcPr>
            <w:tcW w:w="1277" w:type="dxa"/>
          </w:tcPr>
          <w:p w14:paraId="306F1ECC" w14:textId="286F712F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 xml:space="preserve">dległość od miejsca zwrotu opakowań po środku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6D0BEFC5" w14:textId="07FF84DB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3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DFA4330" w14:textId="5AA7B333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del w:id="74" w:author="Artur Ligocki Nadleśnictwo Kutno" w:date="2025-10-02T08:55:00Z" w16du:dateUtc="2025-10-02T06:55:00Z">
              <w:r w:rsidRPr="00771297" w:rsidDel="007C2E2F">
                <w:rPr>
                  <w:rFonts w:ascii="Cambria" w:hAnsi="Cambria"/>
                  <w:sz w:val="20"/>
                  <w:szCs w:val="20"/>
                </w:rPr>
                <w:delText>km</w:delText>
              </w:r>
            </w:del>
          </w:p>
        </w:tc>
      </w:tr>
      <w:tr w:rsidR="002B182C" w:rsidRPr="00501156" w14:paraId="6B901246" w14:textId="77777777" w:rsidTr="5D1E5762">
        <w:trPr>
          <w:cantSplit/>
        </w:trPr>
        <w:tc>
          <w:tcPr>
            <w:tcW w:w="1277" w:type="dxa"/>
          </w:tcPr>
          <w:p w14:paraId="713EBB44" w14:textId="5655DAFC" w:rsidR="002B182C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771297" w:rsidRDefault="002B182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</w:t>
            </w:r>
            <w:r w:rsidR="00DF483E" w:rsidRPr="00771297">
              <w:rPr>
                <w:rFonts w:ascii="Cambria" w:eastAsia="Cambria" w:hAnsi="Cambria" w:cstheme="minorHAnsi"/>
              </w:rPr>
              <w:t>o</w:t>
            </w:r>
            <w:r w:rsidR="002B182C" w:rsidRPr="00771297">
              <w:rPr>
                <w:rFonts w:ascii="Cambria" w:eastAsia="Cambria" w:hAnsi="Cambria" w:cstheme="minorHAnsi"/>
              </w:rPr>
              <w:t>dległość od punkt</w:t>
            </w:r>
            <w:r w:rsidR="00DF483E" w:rsidRPr="00771297">
              <w:rPr>
                <w:rFonts w:ascii="Cambria" w:eastAsia="Cambria" w:hAnsi="Cambria" w:cstheme="minorHAnsi"/>
              </w:rPr>
              <w:t>u</w:t>
            </w:r>
            <w:r w:rsidR="002B182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4E5A15C3" w14:textId="44E20DD0" w:rsidR="002B182C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75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101C283" w14:textId="77777777" w:rsidR="002B182C" w:rsidRPr="00771297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5D1E5762">
        <w:trPr>
          <w:cantSplit/>
        </w:trPr>
        <w:tc>
          <w:tcPr>
            <w:tcW w:w="1277" w:type="dxa"/>
          </w:tcPr>
          <w:p w14:paraId="7354876E" w14:textId="36BED741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</w:t>
            </w:r>
            <w:r w:rsidR="002B182C" w:rsidRPr="00771297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771297" w:rsidRDefault="002B182C" w:rsidP="009E1B1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08F6AAEE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6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</w:p>
        </w:tc>
        <w:tc>
          <w:tcPr>
            <w:tcW w:w="1545" w:type="dxa"/>
          </w:tcPr>
          <w:p w14:paraId="4C48230B" w14:textId="04F80D80" w:rsidR="009E1B1E" w:rsidRPr="00771297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</w:p>
        </w:tc>
      </w:tr>
      <w:tr w:rsidR="006168C2" w:rsidRPr="00501156" w14:paraId="19D1AA81" w14:textId="77777777" w:rsidTr="5D1E5762">
        <w:trPr>
          <w:cantSplit/>
        </w:trPr>
        <w:tc>
          <w:tcPr>
            <w:tcW w:w="1277" w:type="dxa"/>
          </w:tcPr>
          <w:p w14:paraId="4F10B196" w14:textId="5254AD0F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168C2" w:rsidRPr="00771297" w:rsidRDefault="006168C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168C2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6168C2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21239203" w14:textId="313538F5" w:rsidR="006168C2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77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6CA53AE7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5D1E5762">
        <w:trPr>
          <w:cantSplit/>
        </w:trPr>
        <w:tc>
          <w:tcPr>
            <w:tcW w:w="1277" w:type="dxa"/>
          </w:tcPr>
          <w:p w14:paraId="045F21F6" w14:textId="157FE720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021BC0" w:rsidRPr="00771297">
              <w:rPr>
                <w:rFonts w:ascii="Cambria" w:hAnsi="Cambria"/>
              </w:rPr>
              <w:t xml:space="preserve">dległość dowozu </w:t>
            </w:r>
            <w:r w:rsidR="00B52EFE" w:rsidRPr="00771297">
              <w:rPr>
                <w:rFonts w:ascii="Cambria" w:hAnsi="Cambria"/>
              </w:rPr>
              <w:t>drewna na paliki</w:t>
            </w:r>
          </w:p>
        </w:tc>
        <w:tc>
          <w:tcPr>
            <w:tcW w:w="1250" w:type="dxa"/>
          </w:tcPr>
          <w:p w14:paraId="4D25C8BB" w14:textId="243FDB7C" w:rsidR="00021BC0" w:rsidRPr="002760FE" w:rsidRDefault="007C2E2F" w:rsidP="00021BC0">
            <w:pPr>
              <w:rPr>
                <w:rFonts w:ascii="Cambria" w:hAnsi="Cambria"/>
                <w:sz w:val="20"/>
                <w:szCs w:val="20"/>
              </w:rPr>
            </w:pPr>
            <w:ins w:id="78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3D927BEF" w14:textId="45E6A887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328E3BA8" w14:textId="77777777" w:rsidTr="00F46564">
        <w:trPr>
          <w:cantSplit/>
        </w:trPr>
        <w:tc>
          <w:tcPr>
            <w:tcW w:w="1277" w:type="dxa"/>
          </w:tcPr>
          <w:p w14:paraId="510015C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0530D0" w:rsidRPr="00771297" w:rsidRDefault="000530D0" w:rsidP="000530D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E97CE6D" w14:textId="79FEC0F2" w:rsidR="000530D0" w:rsidRPr="002760FE" w:rsidRDefault="007C2E2F" w:rsidP="000530D0">
            <w:pPr>
              <w:rPr>
                <w:rFonts w:ascii="Cambria" w:hAnsi="Cambria"/>
                <w:sz w:val="20"/>
                <w:szCs w:val="20"/>
              </w:rPr>
            </w:pPr>
            <w:ins w:id="79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1,8</w:t>
              </w:r>
            </w:ins>
          </w:p>
        </w:tc>
        <w:tc>
          <w:tcPr>
            <w:tcW w:w="1545" w:type="dxa"/>
          </w:tcPr>
          <w:p w14:paraId="60D6FBFE" w14:textId="3ED86D43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1BC0" w:rsidRPr="00501156" w14:paraId="6E653051" w14:textId="77777777" w:rsidTr="5D1E5762">
        <w:trPr>
          <w:cantSplit/>
        </w:trPr>
        <w:tc>
          <w:tcPr>
            <w:tcW w:w="1277" w:type="dxa"/>
          </w:tcPr>
          <w:p w14:paraId="38E272A8" w14:textId="66D285D2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021BC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5618FC5A" w14:textId="16C4E59A" w:rsidR="00021BC0" w:rsidRPr="002760FE" w:rsidRDefault="007C2E2F" w:rsidP="00021BC0">
            <w:pPr>
              <w:rPr>
                <w:rFonts w:ascii="Cambria" w:hAnsi="Cambria"/>
                <w:sz w:val="20"/>
                <w:szCs w:val="20"/>
              </w:rPr>
            </w:pPr>
            <w:ins w:id="80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795F1AD" w14:textId="3CDC177D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5D1E5762">
        <w:trPr>
          <w:cantSplit/>
        </w:trPr>
        <w:tc>
          <w:tcPr>
            <w:tcW w:w="1277" w:type="dxa"/>
          </w:tcPr>
          <w:p w14:paraId="7EB9D53A" w14:textId="3564C944" w:rsidR="00B52EF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B52EFE" w:rsidRPr="00AA5BC8" w:rsidRDefault="00B52EFE" w:rsidP="008D21D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B52EFE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5ED64B7D" w14:textId="3DC70AD0" w:rsidR="00B52EFE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81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5E1ADAB1" w14:textId="77777777" w:rsidR="00B52EFE" w:rsidRPr="00771297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5D1E5762">
        <w:trPr>
          <w:cantSplit/>
        </w:trPr>
        <w:tc>
          <w:tcPr>
            <w:tcW w:w="1277" w:type="dxa"/>
          </w:tcPr>
          <w:p w14:paraId="7B8312A0" w14:textId="768A18D5" w:rsidR="00B52EFE" w:rsidRPr="00771297" w:rsidRDefault="00716318" w:rsidP="00B52EFE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B52EFE" w:rsidRPr="00AA5BC8" w:rsidRDefault="00B52EFE" w:rsidP="00B52EFE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B52EFE" w:rsidRPr="00771297" w:rsidRDefault="00DF483E" w:rsidP="00B52EF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250" w:type="dxa"/>
          </w:tcPr>
          <w:p w14:paraId="1C94B886" w14:textId="21FADC42" w:rsidR="00B52EFE" w:rsidRPr="002760FE" w:rsidRDefault="007C2E2F" w:rsidP="00B52EFE">
            <w:pPr>
              <w:rPr>
                <w:rFonts w:ascii="Cambria" w:hAnsi="Cambria"/>
                <w:sz w:val="20"/>
                <w:szCs w:val="20"/>
              </w:rPr>
            </w:pPr>
            <w:ins w:id="82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077B7C3" w14:textId="627DE515" w:rsidR="00B52EFE" w:rsidRPr="00771297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4A179290" w14:textId="77777777" w:rsidTr="00F46564">
        <w:trPr>
          <w:cantSplit/>
        </w:trPr>
        <w:tc>
          <w:tcPr>
            <w:tcW w:w="1277" w:type="dxa"/>
          </w:tcPr>
          <w:p w14:paraId="272AE50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0530D0" w:rsidRPr="00AA5BC8" w:rsidRDefault="000530D0" w:rsidP="000530D0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5A05172" w14:textId="44737B1C" w:rsidR="000530D0" w:rsidRPr="002760FE" w:rsidRDefault="007C2E2F" w:rsidP="000530D0">
            <w:pPr>
              <w:rPr>
                <w:rFonts w:ascii="Cambria" w:hAnsi="Cambria"/>
                <w:sz w:val="20"/>
                <w:szCs w:val="20"/>
              </w:rPr>
            </w:pPr>
            <w:ins w:id="83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1,8</w:t>
              </w:r>
            </w:ins>
          </w:p>
        </w:tc>
        <w:tc>
          <w:tcPr>
            <w:tcW w:w="1545" w:type="dxa"/>
          </w:tcPr>
          <w:p w14:paraId="62614EC4" w14:textId="3D214CE4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3820" w:rsidRPr="00501156" w14:paraId="76766F76" w14:textId="77777777" w:rsidTr="5D1E5762">
        <w:trPr>
          <w:cantSplit/>
        </w:trPr>
        <w:tc>
          <w:tcPr>
            <w:tcW w:w="1277" w:type="dxa"/>
          </w:tcPr>
          <w:p w14:paraId="0B7B1FD8" w14:textId="2AE78922" w:rsidR="00DF3820" w:rsidRPr="00771297" w:rsidRDefault="00716318" w:rsidP="00DF38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DF3820" w:rsidRPr="00AA5BC8" w:rsidRDefault="00EA6388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</w:t>
            </w:r>
            <w:r w:rsidR="00DF3820" w:rsidRPr="00AA5BC8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771297" w:rsidRDefault="00DF483E" w:rsidP="00DF382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DF382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0EBCED91" w14:textId="2EC6FE79" w:rsidR="00DF3820" w:rsidRPr="002760FE" w:rsidRDefault="007C2E2F" w:rsidP="00DF3820">
            <w:pPr>
              <w:rPr>
                <w:rFonts w:ascii="Cambria" w:hAnsi="Cambria"/>
                <w:sz w:val="20"/>
                <w:szCs w:val="20"/>
              </w:rPr>
            </w:pPr>
            <w:ins w:id="84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00F29CCF" w14:textId="40369C1A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5D1E5762">
        <w:trPr>
          <w:cantSplit/>
          <w:trHeight w:val="300"/>
        </w:trPr>
        <w:tc>
          <w:tcPr>
            <w:tcW w:w="1277" w:type="dxa"/>
          </w:tcPr>
          <w:p w14:paraId="12376DA4" w14:textId="0F84AA9B" w:rsidR="00DF3820" w:rsidRPr="00771297" w:rsidRDefault="00716318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DF3820" w:rsidRPr="00AA5BC8" w:rsidRDefault="00474B92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</w:t>
            </w:r>
            <w:r w:rsidR="00DF3820" w:rsidRPr="00AA5BC8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Pr="00771297" w:rsidRDefault="00DF3820" w:rsidP="00DF3820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59B05C59" w:rsidR="00DF3820" w:rsidRDefault="007C2E2F" w:rsidP="00DF3820">
            <w:pPr>
              <w:rPr>
                <w:rFonts w:ascii="Cambria" w:hAnsi="Cambria"/>
                <w:sz w:val="20"/>
                <w:szCs w:val="20"/>
              </w:rPr>
            </w:pPr>
            <w:ins w:id="85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180</w:t>
              </w:r>
            </w:ins>
          </w:p>
        </w:tc>
        <w:tc>
          <w:tcPr>
            <w:tcW w:w="1545" w:type="dxa"/>
          </w:tcPr>
          <w:p w14:paraId="6F594713" w14:textId="334798A5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5D1E5762">
        <w:trPr>
          <w:cantSplit/>
        </w:trPr>
        <w:tc>
          <w:tcPr>
            <w:tcW w:w="1277" w:type="dxa"/>
          </w:tcPr>
          <w:p w14:paraId="29FD67FC" w14:textId="6F91BA32" w:rsidR="2249365B" w:rsidRPr="00771297" w:rsidRDefault="00716318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2249365B" w:rsidRPr="00771297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771297" w:rsidRDefault="00DF483E" w:rsidP="2249365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</w:t>
            </w:r>
            <w:r w:rsidR="2249365B" w:rsidRPr="00771297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</w:tcPr>
          <w:p w14:paraId="22EB9FFD" w14:textId="42F92F80" w:rsidR="00021BC0" w:rsidRPr="002760FE" w:rsidRDefault="007C2E2F" w:rsidP="007C60C4">
            <w:pPr>
              <w:rPr>
                <w:rFonts w:ascii="Cambria" w:hAnsi="Cambria"/>
                <w:sz w:val="20"/>
                <w:szCs w:val="20"/>
              </w:rPr>
            </w:pPr>
            <w:ins w:id="86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4465682E" w14:textId="08BCCF2F" w:rsidR="00021BC0" w:rsidRPr="00771297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5D1E5762">
        <w:trPr>
          <w:cantSplit/>
        </w:trPr>
        <w:tc>
          <w:tcPr>
            <w:tcW w:w="1277" w:type="dxa"/>
          </w:tcPr>
          <w:p w14:paraId="227A184D" w14:textId="44A111B7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7D0803A" w14:textId="77777777" w:rsidR="006168C2" w:rsidRDefault="007C2E2F" w:rsidP="008D21D9">
            <w:pPr>
              <w:rPr>
                <w:ins w:id="87" w:author="Artur Ligocki Nadleśnictwo Kutno" w:date="2025-10-02T08:58:00Z" w16du:dateUtc="2025-10-02T06:58:00Z"/>
                <w:rFonts w:ascii="Cambria" w:hAnsi="Cambria"/>
                <w:sz w:val="20"/>
                <w:szCs w:val="20"/>
              </w:rPr>
            </w:pPr>
            <w:ins w:id="88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Db,Ak</w:t>
              </w:r>
            </w:ins>
            <w:ins w:id="89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,So</w:t>
              </w:r>
            </w:ins>
          </w:p>
          <w:p w14:paraId="0B663599" w14:textId="69E4F3B1" w:rsidR="007C2E2F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90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S2a, S2b</w:t>
              </w:r>
            </w:ins>
          </w:p>
        </w:tc>
        <w:tc>
          <w:tcPr>
            <w:tcW w:w="1545" w:type="dxa"/>
          </w:tcPr>
          <w:p w14:paraId="6B22F324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5D1E5762">
        <w:trPr>
          <w:cantSplit/>
        </w:trPr>
        <w:tc>
          <w:tcPr>
            <w:tcW w:w="1277" w:type="dxa"/>
          </w:tcPr>
          <w:p w14:paraId="070E563D" w14:textId="72317591" w:rsidR="00266C35" w:rsidRPr="00771297" w:rsidRDefault="00716318" w:rsidP="00266C3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266C35" w:rsidRPr="00771297" w:rsidRDefault="00266C35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771297" w:rsidRDefault="006168C2" w:rsidP="00266C3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77D2E28D" w:rsidR="00266C35" w:rsidRPr="002760FE" w:rsidRDefault="007C2E2F" w:rsidP="00266C35">
            <w:pPr>
              <w:rPr>
                <w:rFonts w:ascii="Cambria" w:hAnsi="Cambria"/>
                <w:sz w:val="20"/>
                <w:szCs w:val="20"/>
              </w:rPr>
            </w:pPr>
            <w:ins w:id="91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180</w:t>
              </w:r>
            </w:ins>
          </w:p>
        </w:tc>
        <w:tc>
          <w:tcPr>
            <w:tcW w:w="1545" w:type="dxa"/>
          </w:tcPr>
          <w:p w14:paraId="4F20E047" w14:textId="6A58247C" w:rsidR="00266C35" w:rsidRPr="00771297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21EB3" w:rsidRPr="00501156" w14:paraId="1E41AF83" w14:textId="77777777" w:rsidTr="5D1E5762">
        <w:trPr>
          <w:cantSplit/>
        </w:trPr>
        <w:tc>
          <w:tcPr>
            <w:tcW w:w="1277" w:type="dxa"/>
          </w:tcPr>
          <w:p w14:paraId="77EC64AE" w14:textId="6E781E94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21EB3" w:rsidRPr="00771297">
              <w:rPr>
                <w:rFonts w:ascii="Cambria" w:hAnsi="Cambria"/>
              </w:rPr>
              <w:t>dległość dowozu palików</w:t>
            </w:r>
          </w:p>
        </w:tc>
        <w:tc>
          <w:tcPr>
            <w:tcW w:w="1250" w:type="dxa"/>
          </w:tcPr>
          <w:p w14:paraId="5359093E" w14:textId="21504CCC" w:rsidR="00B21EB3" w:rsidRPr="002760FE" w:rsidRDefault="007C2E2F" w:rsidP="00B21EB3">
            <w:pPr>
              <w:rPr>
                <w:rFonts w:ascii="Cambria" w:hAnsi="Cambria"/>
                <w:sz w:val="20"/>
                <w:szCs w:val="20"/>
              </w:rPr>
            </w:pPr>
            <w:ins w:id="92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9C4641F" w14:textId="532E3086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5D1E5762">
        <w:trPr>
          <w:cantSplit/>
        </w:trPr>
        <w:tc>
          <w:tcPr>
            <w:tcW w:w="1277" w:type="dxa"/>
          </w:tcPr>
          <w:p w14:paraId="58F6FB8C" w14:textId="113A0AFB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141</w:t>
            </w:r>
          </w:p>
        </w:tc>
        <w:tc>
          <w:tcPr>
            <w:tcW w:w="1842" w:type="dxa"/>
          </w:tcPr>
          <w:p w14:paraId="161D043A" w14:textId="606195F8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B21EB3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63D180A6" w14:textId="03AE0A7F" w:rsidR="00B21EB3" w:rsidRPr="002760FE" w:rsidRDefault="007C2E2F" w:rsidP="00B21EB3">
            <w:pPr>
              <w:rPr>
                <w:rFonts w:ascii="Cambria" w:hAnsi="Cambria"/>
                <w:sz w:val="20"/>
                <w:szCs w:val="20"/>
              </w:rPr>
            </w:pPr>
            <w:ins w:id="93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77415783" w14:textId="11A06BAF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491C4243" w14:textId="77777777" w:rsidTr="5D1E5762">
        <w:trPr>
          <w:cantSplit/>
        </w:trPr>
        <w:tc>
          <w:tcPr>
            <w:tcW w:w="1277" w:type="dxa"/>
          </w:tcPr>
          <w:p w14:paraId="0BA7C2AD" w14:textId="607BE1D3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4A04EE" w:rsidRPr="00771297" w:rsidRDefault="004A04EE" w:rsidP="0007432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780945C4" w:rsidR="004A04EE" w:rsidRPr="002760FE" w:rsidRDefault="007C2E2F" w:rsidP="00074329">
            <w:pPr>
              <w:rPr>
                <w:rFonts w:ascii="Cambria" w:hAnsi="Cambria"/>
                <w:sz w:val="20"/>
                <w:szCs w:val="20"/>
              </w:rPr>
            </w:pPr>
            <w:ins w:id="94" w:author="Artur Ligocki Nadleśnictwo Kutno" w:date="2025-10-02T08:59:00Z" w16du:dateUtc="2025-10-02T06:5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5C31C2A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3BE68178" w:rsidR="004A04EE" w:rsidRPr="002760FE" w:rsidRDefault="007C2E2F" w:rsidP="00074329">
            <w:pPr>
              <w:rPr>
                <w:rFonts w:ascii="Cambria" w:hAnsi="Cambria"/>
                <w:sz w:val="20"/>
                <w:szCs w:val="20"/>
              </w:rPr>
            </w:pPr>
            <w:ins w:id="95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107A5AC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3EC83752" w:rsidR="00302424" w:rsidRPr="002760FE" w:rsidRDefault="00176555" w:rsidP="00302424">
            <w:pPr>
              <w:rPr>
                <w:rFonts w:ascii="Cambria" w:hAnsi="Cambria"/>
                <w:sz w:val="20"/>
                <w:szCs w:val="20"/>
              </w:rPr>
            </w:pPr>
            <w:ins w:id="96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0FFD116D" w14:textId="0FECADB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47EFD5A8" w:rsidR="00302424" w:rsidRPr="002760FE" w:rsidRDefault="00176555" w:rsidP="00302424">
            <w:pPr>
              <w:rPr>
                <w:rFonts w:ascii="Cambria" w:hAnsi="Cambria"/>
                <w:sz w:val="20"/>
                <w:szCs w:val="20"/>
              </w:rPr>
            </w:pPr>
            <w:ins w:id="97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5E1A932" w14:textId="48A6AA0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2C4948D" w14:textId="26764E40" w:rsidR="009A08DD" w:rsidRPr="002760FE" w:rsidRDefault="00176555" w:rsidP="009E15C0">
            <w:pPr>
              <w:rPr>
                <w:rFonts w:ascii="Cambria" w:hAnsi="Cambria"/>
                <w:sz w:val="20"/>
                <w:szCs w:val="20"/>
              </w:rPr>
            </w:pPr>
            <w:ins w:id="98" w:author="Artur Ligocki Nadleśnictwo Kutno" w:date="2025-10-02T09:01:00Z" w16du:dateUtc="2025-10-02T07:01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3A83AECE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79102D4C" w14:textId="77777777" w:rsidTr="5D1E5762">
        <w:trPr>
          <w:cantSplit/>
        </w:trPr>
        <w:tc>
          <w:tcPr>
            <w:tcW w:w="1277" w:type="dxa"/>
          </w:tcPr>
          <w:p w14:paraId="7698D3D7" w14:textId="1A9F1BC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016B306" w14:textId="7A5AAC21" w:rsidR="009A08DD" w:rsidRPr="002760FE" w:rsidRDefault="00B05AA1" w:rsidP="009A08DD">
            <w:pPr>
              <w:rPr>
                <w:rFonts w:ascii="Cambria" w:hAnsi="Cambria"/>
                <w:sz w:val="20"/>
                <w:szCs w:val="20"/>
              </w:rPr>
            </w:pPr>
            <w:ins w:id="99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</w:ins>
            <w:ins w:id="100" w:author="Artur Ligocki Nadleśnictwo Kutno" w:date="2025-10-02T09:24:00Z" w16du:dateUtc="2025-10-02T07:24:00Z">
              <w:r w:rsidR="00943247">
                <w:rPr>
                  <w:rFonts w:ascii="Cambria" w:hAnsi="Cambria"/>
                  <w:sz w:val="20"/>
                  <w:szCs w:val="20"/>
                </w:rPr>
                <w:t>Db,Ak</w:t>
              </w:r>
            </w:ins>
            <w:ins w:id="101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>,</w:t>
              </w:r>
            </w:ins>
            <w:ins w:id="102" w:author="Artur Ligocki Nadleśnictwo Kutno" w:date="2025-10-02T09:25:00Z" w16du:dateUtc="2025-10-02T07:25:00Z">
              <w:r w:rsidR="00943247">
                <w:rPr>
                  <w:rFonts w:ascii="Cambria" w:hAnsi="Cambria"/>
                  <w:sz w:val="20"/>
                  <w:szCs w:val="20"/>
                </w:rPr>
                <w:t>Kl</w:t>
              </w:r>
            </w:ins>
            <w:ins w:id="103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 xml:space="preserve"> częściowo okorowane</w:t>
              </w:r>
            </w:ins>
            <w:ins w:id="104" w:author="Artur Ligocki Nadleśnictwo Kutno" w:date="2025-10-02T09:25:00Z" w16du:dateUtc="2025-10-02T07:25:00Z">
              <w:r w:rsidR="00943247">
                <w:rPr>
                  <w:rFonts w:ascii="Cambria" w:hAnsi="Cambria"/>
                  <w:sz w:val="20"/>
                  <w:szCs w:val="20"/>
                </w:rPr>
                <w:t xml:space="preserve"> (50%)</w:t>
              </w:r>
            </w:ins>
          </w:p>
        </w:tc>
        <w:tc>
          <w:tcPr>
            <w:tcW w:w="1545" w:type="dxa"/>
          </w:tcPr>
          <w:p w14:paraId="21DEBD48" w14:textId="6D6E58E1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10BE4045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5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4EEAADBF" w14:textId="65C88D6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5D1E5762">
        <w:trPr>
          <w:cantSplit/>
        </w:trPr>
        <w:tc>
          <w:tcPr>
            <w:tcW w:w="1277" w:type="dxa"/>
          </w:tcPr>
          <w:p w14:paraId="6EA98F20" w14:textId="724F046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1B6B2D5E" w14:textId="098147F5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6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79B839EC" w14:textId="4258300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5D1E5762">
        <w:trPr>
          <w:cantSplit/>
        </w:trPr>
        <w:tc>
          <w:tcPr>
            <w:tcW w:w="1277" w:type="dxa"/>
          </w:tcPr>
          <w:p w14:paraId="38004A57" w14:textId="5C6A039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15B97A06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7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3EA505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5D1E5762">
        <w:trPr>
          <w:cantSplit/>
        </w:trPr>
        <w:tc>
          <w:tcPr>
            <w:tcW w:w="1277" w:type="dxa"/>
          </w:tcPr>
          <w:p w14:paraId="07B3D6F5" w14:textId="6A17CB9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15200FE2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8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757E771B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7313456C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9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34E6B147" w14:textId="5A2E441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75725FFD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0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3A791D0C" w14:textId="2E56B92E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30212920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1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B899DA6" w14:textId="176CF0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1181A6DA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12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2,0</w:t>
              </w:r>
            </w:ins>
          </w:p>
        </w:tc>
        <w:tc>
          <w:tcPr>
            <w:tcW w:w="1545" w:type="dxa"/>
          </w:tcPr>
          <w:p w14:paraId="2253FF0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547737A" w14:textId="1FBC9784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3" w:author="Artur Ligocki Nadleśnictwo Kutno" w:date="2025-10-02T09:18:00Z" w16du:dateUtc="2025-10-02T07:1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2125C4E5" w14:textId="45DBF02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6AEB82FC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4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510CB270" w14:textId="1D76D76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1F6B5A1E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5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6E2E15B" w14:textId="5EDB21C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5D1E5762">
        <w:trPr>
          <w:cantSplit/>
        </w:trPr>
        <w:tc>
          <w:tcPr>
            <w:tcW w:w="1277" w:type="dxa"/>
          </w:tcPr>
          <w:p w14:paraId="290D48B8" w14:textId="696BEE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99C1377" w14:textId="3302CA58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6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3A36AB0" w14:textId="7F22250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5D1E5762">
        <w:trPr>
          <w:cantSplit/>
        </w:trPr>
        <w:tc>
          <w:tcPr>
            <w:tcW w:w="1277" w:type="dxa"/>
          </w:tcPr>
          <w:p w14:paraId="6F3D2C4F" w14:textId="6C96772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35FA1899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7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505C104" w14:textId="2DDFECD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5D1E5762">
        <w:trPr>
          <w:cantSplit/>
        </w:trPr>
        <w:tc>
          <w:tcPr>
            <w:tcW w:w="1277" w:type="dxa"/>
          </w:tcPr>
          <w:p w14:paraId="5443F634" w14:textId="6366D8E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29B64A9E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8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61D3BFC" w14:textId="1B6BC0FB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1A4FF053" w14:textId="77777777" w:rsidTr="5D1E5762">
        <w:trPr>
          <w:cantSplit/>
        </w:trPr>
        <w:tc>
          <w:tcPr>
            <w:tcW w:w="1277" w:type="dxa"/>
          </w:tcPr>
          <w:p w14:paraId="70AC048E" w14:textId="7B9B205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5B23A4BA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9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A057AA" w14:textId="4936AE9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54012F23" w14:textId="77777777" w:rsidTr="5D1E5762">
        <w:trPr>
          <w:cantSplit/>
        </w:trPr>
        <w:tc>
          <w:tcPr>
            <w:tcW w:w="1277" w:type="dxa"/>
          </w:tcPr>
          <w:p w14:paraId="0C529E99" w14:textId="09351D20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226EE27" w14:textId="1626CA0B" w:rsidR="009A08DD" w:rsidRPr="002760FE" w:rsidRDefault="00B05AA1" w:rsidP="009E15C0">
            <w:pPr>
              <w:rPr>
                <w:rFonts w:ascii="Cambria" w:hAnsi="Cambria"/>
                <w:sz w:val="20"/>
                <w:szCs w:val="20"/>
              </w:rPr>
            </w:pPr>
            <w:ins w:id="120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4A8B1067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0E213281" w14:textId="77777777" w:rsidTr="5D1E5762">
        <w:trPr>
          <w:cantSplit/>
        </w:trPr>
        <w:tc>
          <w:tcPr>
            <w:tcW w:w="1277" w:type="dxa"/>
          </w:tcPr>
          <w:p w14:paraId="07C35248" w14:textId="55AB14F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4A9022B" w14:textId="037C2D9B" w:rsidR="009A08DD" w:rsidRPr="002760FE" w:rsidRDefault="00943247" w:rsidP="009A08DD">
            <w:pPr>
              <w:rPr>
                <w:rFonts w:ascii="Cambria" w:hAnsi="Cambria"/>
                <w:sz w:val="20"/>
                <w:szCs w:val="20"/>
              </w:rPr>
            </w:pPr>
            <w:ins w:id="121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Tylko Db,Ak,Kl częściowo okorowane (50%)</w:t>
              </w:r>
            </w:ins>
          </w:p>
        </w:tc>
        <w:tc>
          <w:tcPr>
            <w:tcW w:w="1545" w:type="dxa"/>
          </w:tcPr>
          <w:p w14:paraId="72C51771" w14:textId="76974109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5D1E5762">
        <w:trPr>
          <w:cantSplit/>
        </w:trPr>
        <w:tc>
          <w:tcPr>
            <w:tcW w:w="1277" w:type="dxa"/>
          </w:tcPr>
          <w:p w14:paraId="2A9B3A6F" w14:textId="1F5108E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201D775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26B45FE4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2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44844494" w14:textId="57898ED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5D1E5762">
        <w:trPr>
          <w:cantSplit/>
        </w:trPr>
        <w:tc>
          <w:tcPr>
            <w:tcW w:w="1277" w:type="dxa"/>
          </w:tcPr>
          <w:p w14:paraId="55D5B36C" w14:textId="02CE407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0C80D482" w14:textId="67A242B2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3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45652943" w14:textId="018EE2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5D1E5762">
        <w:trPr>
          <w:cantSplit/>
        </w:trPr>
        <w:tc>
          <w:tcPr>
            <w:tcW w:w="1277" w:type="dxa"/>
          </w:tcPr>
          <w:p w14:paraId="73419418" w14:textId="3D8C96F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45C322DC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4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F34BA7D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5D1E5762">
        <w:trPr>
          <w:cantSplit/>
        </w:trPr>
        <w:tc>
          <w:tcPr>
            <w:tcW w:w="1277" w:type="dxa"/>
          </w:tcPr>
          <w:p w14:paraId="47464C5D" w14:textId="5589156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55CA6CD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5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1C7363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5D1E5762">
        <w:trPr>
          <w:cantSplit/>
        </w:trPr>
        <w:tc>
          <w:tcPr>
            <w:tcW w:w="1277" w:type="dxa"/>
          </w:tcPr>
          <w:p w14:paraId="1A5C21FB" w14:textId="070697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67A5144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6" w:author="Artur Ligocki Nadleśnictwo Kutno" w:date="2025-10-02T09:27:00Z" w16du:dateUtc="2025-10-02T07:27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5F34A85C" w14:textId="38C5A9A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586B9706" w14:textId="77777777" w:rsidTr="5D1E5762">
        <w:trPr>
          <w:cantSplit/>
        </w:trPr>
        <w:tc>
          <w:tcPr>
            <w:tcW w:w="1277" w:type="dxa"/>
          </w:tcPr>
          <w:p w14:paraId="64554CF8" w14:textId="230185A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33E70A83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7" w:author="Artur Ligocki Nadleśnictwo Kutno" w:date="2025-10-02T09:27:00Z" w16du:dateUtc="2025-10-02T07:27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48BEBD29" w14:textId="4EC3713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2BD66C61" w14:textId="77777777" w:rsidTr="5D1E5762">
        <w:trPr>
          <w:cantSplit/>
        </w:trPr>
        <w:tc>
          <w:tcPr>
            <w:tcW w:w="1277" w:type="dxa"/>
          </w:tcPr>
          <w:p w14:paraId="557ED1D4" w14:textId="0C7108C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1F5EAE97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8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01AED963" w14:textId="43DF61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5D1E5762">
        <w:trPr>
          <w:cantSplit/>
        </w:trPr>
        <w:tc>
          <w:tcPr>
            <w:tcW w:w="1277" w:type="dxa"/>
          </w:tcPr>
          <w:p w14:paraId="76055530" w14:textId="676960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74A4C68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9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1,6</w:t>
              </w:r>
            </w:ins>
          </w:p>
        </w:tc>
        <w:tc>
          <w:tcPr>
            <w:tcW w:w="1545" w:type="dxa"/>
          </w:tcPr>
          <w:p w14:paraId="62D48713" w14:textId="5408769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5D1E5762">
        <w:trPr>
          <w:cantSplit/>
        </w:trPr>
        <w:tc>
          <w:tcPr>
            <w:tcW w:w="1277" w:type="dxa"/>
          </w:tcPr>
          <w:p w14:paraId="76D11A8F" w14:textId="509E616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28EADC2" w14:textId="00D29561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0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6ACE96F" w14:textId="646697E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5D1E5762">
        <w:trPr>
          <w:cantSplit/>
        </w:trPr>
        <w:tc>
          <w:tcPr>
            <w:tcW w:w="1277" w:type="dxa"/>
          </w:tcPr>
          <w:p w14:paraId="1E2AA5C6" w14:textId="670C54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E408E32" w14:textId="0F4A8A54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1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4D9BE40A" w14:textId="0713B8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5D1E5762">
        <w:trPr>
          <w:cantSplit/>
        </w:trPr>
        <w:tc>
          <w:tcPr>
            <w:tcW w:w="1277" w:type="dxa"/>
          </w:tcPr>
          <w:p w14:paraId="64783DAC" w14:textId="5F1F5F1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31835C3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2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E16E370" w14:textId="307459B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4C09F9C6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3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6F0C560" w14:textId="2B796F1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457E9CE3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4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D7972F3" w14:textId="752E77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5D7B597D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5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51EF4C65" w14:textId="7F06A2A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14CFD351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6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8500DFE" w14:textId="24B6006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A14409" w14:textId="684046F2" w:rsidR="002171B7" w:rsidRPr="002760FE" w:rsidRDefault="00943247" w:rsidP="009E15C0">
            <w:pPr>
              <w:rPr>
                <w:rFonts w:ascii="Cambria" w:hAnsi="Cambria"/>
                <w:sz w:val="20"/>
                <w:szCs w:val="20"/>
              </w:rPr>
            </w:pPr>
            <w:ins w:id="137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6CBBECE0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2FB11E38" w14:textId="77777777" w:rsidTr="5D1E5762">
        <w:trPr>
          <w:cantSplit/>
        </w:trPr>
        <w:tc>
          <w:tcPr>
            <w:tcW w:w="1277" w:type="dxa"/>
          </w:tcPr>
          <w:p w14:paraId="0ECDC090" w14:textId="6F21DBF7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C49C31C" w14:textId="5122F5C7" w:rsidR="002171B7" w:rsidRPr="002760FE" w:rsidRDefault="00943247" w:rsidP="002171B7">
            <w:pPr>
              <w:rPr>
                <w:rFonts w:ascii="Cambria" w:hAnsi="Cambria"/>
                <w:sz w:val="20"/>
                <w:szCs w:val="20"/>
              </w:rPr>
            </w:pPr>
            <w:ins w:id="138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Tylko Db,Ak,Kl częściowo okorowane (50%)</w:t>
              </w:r>
            </w:ins>
          </w:p>
        </w:tc>
        <w:tc>
          <w:tcPr>
            <w:tcW w:w="1545" w:type="dxa"/>
          </w:tcPr>
          <w:p w14:paraId="24CEE197" w14:textId="71CCF29E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4751DE22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9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0E7E609B" w14:textId="204E39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5D1E5762">
        <w:trPr>
          <w:cantSplit/>
        </w:trPr>
        <w:tc>
          <w:tcPr>
            <w:tcW w:w="1277" w:type="dxa"/>
          </w:tcPr>
          <w:p w14:paraId="1DD80328" w14:textId="097CE157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63AEE2C2" w14:textId="6742D0CD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0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473E0D35" w14:textId="0AE9360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5D1E5762">
        <w:trPr>
          <w:cantSplit/>
        </w:trPr>
        <w:tc>
          <w:tcPr>
            <w:tcW w:w="1277" w:type="dxa"/>
          </w:tcPr>
          <w:p w14:paraId="09B339F7" w14:textId="16DD7A0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539AE4FF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1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FACBA25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5D1E5762">
        <w:trPr>
          <w:cantSplit/>
        </w:trPr>
        <w:tc>
          <w:tcPr>
            <w:tcW w:w="1277" w:type="dxa"/>
          </w:tcPr>
          <w:p w14:paraId="28FBB124" w14:textId="499E74E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689FC339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2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ocy</w:t>
              </w:r>
            </w:ins>
            <w:ins w:id="143" w:author="Artur Ligocki Nadleśnictwo Kutno" w:date="2025-10-02T10:56:00Z" w16du:dateUtc="2025-10-02T08:56:00Z">
              <w:r w:rsidR="00EA5E7B">
                <w:rPr>
                  <w:rFonts w:ascii="Cambria" w:hAnsi="Cambria"/>
                  <w:sz w:val="20"/>
                  <w:szCs w:val="20"/>
                </w:rPr>
                <w:t>nkowane</w:t>
              </w:r>
            </w:ins>
          </w:p>
        </w:tc>
        <w:tc>
          <w:tcPr>
            <w:tcW w:w="1545" w:type="dxa"/>
          </w:tcPr>
          <w:p w14:paraId="0AF7EAB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0AFFB7F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4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158D845E" w14:textId="70F6F5E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6ECF2BA0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5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632B42EC" w14:textId="770D89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6B33AE2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2CBBB718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6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468CFDF" w14:textId="776FA5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14F3DB1E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7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1,60</w:t>
              </w:r>
            </w:ins>
          </w:p>
        </w:tc>
        <w:tc>
          <w:tcPr>
            <w:tcW w:w="1545" w:type="dxa"/>
          </w:tcPr>
          <w:p w14:paraId="0FE0482F" w14:textId="5515606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22910F9" w14:textId="0758A5BA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8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4C7CCC11" w14:textId="541812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3E7BC21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9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3DE1A72" w14:textId="75D8BFD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2415447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0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625BB50E" w14:textId="2EAA0E2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5D1E5762">
        <w:trPr>
          <w:cantSplit/>
        </w:trPr>
        <w:tc>
          <w:tcPr>
            <w:tcW w:w="1277" w:type="dxa"/>
          </w:tcPr>
          <w:p w14:paraId="3A0D4A14" w14:textId="7CFA703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F461E43" w14:textId="605EEB7C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1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003B713" w14:textId="483280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5D1E5762">
        <w:trPr>
          <w:cantSplit/>
        </w:trPr>
        <w:tc>
          <w:tcPr>
            <w:tcW w:w="1277" w:type="dxa"/>
          </w:tcPr>
          <w:p w14:paraId="3B40C6DF" w14:textId="2EB088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7D7015F5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2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8B1BF6E" w14:textId="29818BE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5D1E5762">
        <w:trPr>
          <w:cantSplit/>
        </w:trPr>
        <w:tc>
          <w:tcPr>
            <w:tcW w:w="1277" w:type="dxa"/>
          </w:tcPr>
          <w:p w14:paraId="308BCC4A" w14:textId="45646922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19C5CDB3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3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26AE960E" w14:textId="7A48BEE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60625CAA" w14:textId="77777777" w:rsidTr="5D1E5762">
        <w:trPr>
          <w:cantSplit/>
        </w:trPr>
        <w:tc>
          <w:tcPr>
            <w:tcW w:w="1277" w:type="dxa"/>
          </w:tcPr>
          <w:p w14:paraId="50823DA3" w14:textId="382207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593876EC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4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10AA4D6" w14:textId="657704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46E850CD" w14:textId="77777777" w:rsidTr="5D1E5762">
        <w:trPr>
          <w:cantSplit/>
        </w:trPr>
        <w:tc>
          <w:tcPr>
            <w:tcW w:w="1277" w:type="dxa"/>
          </w:tcPr>
          <w:p w14:paraId="66185625" w14:textId="0C933EFD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E4FE28C" w14:textId="714DBE6E" w:rsidR="002171B7" w:rsidRPr="002760FE" w:rsidRDefault="00EA5E7B" w:rsidP="009E15C0">
            <w:pPr>
              <w:rPr>
                <w:rFonts w:ascii="Cambria" w:hAnsi="Cambria"/>
                <w:sz w:val="20"/>
                <w:szCs w:val="20"/>
              </w:rPr>
            </w:pPr>
            <w:ins w:id="155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59B3198E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15BDC5D2" w14:textId="77777777" w:rsidTr="5D1E5762">
        <w:trPr>
          <w:cantSplit/>
        </w:trPr>
        <w:tc>
          <w:tcPr>
            <w:tcW w:w="1277" w:type="dxa"/>
          </w:tcPr>
          <w:p w14:paraId="3889C511" w14:textId="07E423C4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66B6065" w14:textId="7BDF6223" w:rsidR="002171B7" w:rsidRPr="002760FE" w:rsidRDefault="00EA5E7B" w:rsidP="002171B7">
            <w:pPr>
              <w:rPr>
                <w:rFonts w:ascii="Cambria" w:hAnsi="Cambria"/>
                <w:sz w:val="20"/>
                <w:szCs w:val="20"/>
              </w:rPr>
            </w:pPr>
            <w:ins w:id="156" w:author="Artur Ligocki Nadleśnictwo Kutno" w:date="2025-10-02T10:59:00Z" w16du:dateUtc="2025-10-02T08:59:00Z">
              <w:r>
                <w:rPr>
                  <w:rFonts w:ascii="Cambria" w:hAnsi="Cambria"/>
                  <w:sz w:val="20"/>
                  <w:szCs w:val="20"/>
                </w:rPr>
                <w:t>Tylko Db,Ak,Kl częściowo okorowane (50%)</w:t>
              </w:r>
            </w:ins>
          </w:p>
        </w:tc>
        <w:tc>
          <w:tcPr>
            <w:tcW w:w="1545" w:type="dxa"/>
          </w:tcPr>
          <w:p w14:paraId="305DB38C" w14:textId="100A82D5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5D1E5762">
        <w:trPr>
          <w:cantSplit/>
        </w:trPr>
        <w:tc>
          <w:tcPr>
            <w:tcW w:w="1277" w:type="dxa"/>
          </w:tcPr>
          <w:p w14:paraId="2C5AD977" w14:textId="563CBD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30EF5B16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7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1D7D7D0B" w14:textId="73EB65E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5D1E5762">
        <w:trPr>
          <w:cantSplit/>
        </w:trPr>
        <w:tc>
          <w:tcPr>
            <w:tcW w:w="1277" w:type="dxa"/>
          </w:tcPr>
          <w:p w14:paraId="1FEE328C" w14:textId="73517E0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2FC3CA76" w14:textId="3156BD8C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8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053AEC95" w14:textId="1FBD214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5D1E5762">
        <w:trPr>
          <w:cantSplit/>
        </w:trPr>
        <w:tc>
          <w:tcPr>
            <w:tcW w:w="1277" w:type="dxa"/>
          </w:tcPr>
          <w:p w14:paraId="1D5A847C" w14:textId="185DD58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6F43888F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9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520FC386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5D1E5762">
        <w:trPr>
          <w:cantSplit/>
        </w:trPr>
        <w:tc>
          <w:tcPr>
            <w:tcW w:w="1277" w:type="dxa"/>
          </w:tcPr>
          <w:p w14:paraId="6B90C525" w14:textId="62D63C7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76235989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0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DCD166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5D1E5762">
        <w:trPr>
          <w:cantSplit/>
        </w:trPr>
        <w:tc>
          <w:tcPr>
            <w:tcW w:w="1277" w:type="dxa"/>
          </w:tcPr>
          <w:p w14:paraId="5B49CD41" w14:textId="4FD99A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185F7403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1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3E56C7C8" w14:textId="109A55C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4497C3B2" w14:textId="77777777" w:rsidTr="5D1E5762">
        <w:trPr>
          <w:cantSplit/>
        </w:trPr>
        <w:tc>
          <w:tcPr>
            <w:tcW w:w="1277" w:type="dxa"/>
          </w:tcPr>
          <w:p w14:paraId="53208934" w14:textId="69F8179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6654C4C7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2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4229470E" w14:textId="3A323C06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60D61D0F" w14:textId="77777777" w:rsidTr="5D1E5762">
        <w:trPr>
          <w:cantSplit/>
        </w:trPr>
        <w:tc>
          <w:tcPr>
            <w:tcW w:w="1277" w:type="dxa"/>
          </w:tcPr>
          <w:p w14:paraId="01EB25D7" w14:textId="6DAD525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57243354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3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4F3321B" w14:textId="7255DA2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5D1E5762">
        <w:trPr>
          <w:cantSplit/>
        </w:trPr>
        <w:tc>
          <w:tcPr>
            <w:tcW w:w="1277" w:type="dxa"/>
          </w:tcPr>
          <w:p w14:paraId="22854D41" w14:textId="2D3CE20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528079B8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4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1,6</w:t>
              </w:r>
            </w:ins>
          </w:p>
        </w:tc>
        <w:tc>
          <w:tcPr>
            <w:tcW w:w="1545" w:type="dxa"/>
          </w:tcPr>
          <w:p w14:paraId="4C415056" w14:textId="363586C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5D1E5762">
        <w:trPr>
          <w:cantSplit/>
        </w:trPr>
        <w:tc>
          <w:tcPr>
            <w:tcW w:w="1277" w:type="dxa"/>
          </w:tcPr>
          <w:p w14:paraId="4B1C4440" w14:textId="13B8A56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536375" w14:textId="0AEC4900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5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601B7D3B" w14:textId="3CB5DB4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5D1E5762">
        <w:trPr>
          <w:cantSplit/>
        </w:trPr>
        <w:tc>
          <w:tcPr>
            <w:tcW w:w="1277" w:type="dxa"/>
          </w:tcPr>
          <w:p w14:paraId="32B18C56" w14:textId="2DAD248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2B32A67" w14:textId="37F0F5E3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6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E6E51A3" w14:textId="4D3B8FB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5D1E5762">
        <w:trPr>
          <w:cantSplit/>
        </w:trPr>
        <w:tc>
          <w:tcPr>
            <w:tcW w:w="1277" w:type="dxa"/>
          </w:tcPr>
          <w:p w14:paraId="2B107BC7" w14:textId="665E07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58245C5A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7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27B0098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9FD20B4" w14:textId="77777777" w:rsidTr="5D1E5762">
        <w:trPr>
          <w:cantSplit/>
        </w:trPr>
        <w:tc>
          <w:tcPr>
            <w:tcW w:w="1277" w:type="dxa"/>
          </w:tcPr>
          <w:p w14:paraId="19BB6A0D" w14:textId="4041AC0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6B3E0EB" w14:textId="69C4D6B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68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2DC858A3" w14:textId="32EFFEB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0003CB1" w14:textId="77777777" w:rsidTr="5D1E5762">
        <w:trPr>
          <w:cantSplit/>
        </w:trPr>
        <w:tc>
          <w:tcPr>
            <w:tcW w:w="1277" w:type="dxa"/>
          </w:tcPr>
          <w:p w14:paraId="47F8EE11" w14:textId="32708F3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D5837DF" w14:textId="411D005B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69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O</w:t>
              </w:r>
            </w:ins>
            <w:ins w:id="170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palanie</w:t>
              </w:r>
            </w:ins>
          </w:p>
        </w:tc>
        <w:tc>
          <w:tcPr>
            <w:tcW w:w="1545" w:type="dxa"/>
          </w:tcPr>
          <w:p w14:paraId="1C64543C" w14:textId="127130B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5856B73" w14:textId="77777777" w:rsidTr="5D1E5762">
        <w:trPr>
          <w:cantSplit/>
        </w:trPr>
        <w:tc>
          <w:tcPr>
            <w:tcW w:w="1277" w:type="dxa"/>
          </w:tcPr>
          <w:p w14:paraId="3425234D" w14:textId="2333C7B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E24060" w14:textId="710D58E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1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0FCC8E8D" w14:textId="5F5BF670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2E5A6546" w14:textId="77777777" w:rsidTr="5D1E5762">
        <w:trPr>
          <w:cantSplit/>
        </w:trPr>
        <w:tc>
          <w:tcPr>
            <w:tcW w:w="1277" w:type="dxa"/>
          </w:tcPr>
          <w:p w14:paraId="5A77E568" w14:textId="148185E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147</w:t>
            </w:r>
          </w:p>
        </w:tc>
        <w:tc>
          <w:tcPr>
            <w:tcW w:w="1842" w:type="dxa"/>
          </w:tcPr>
          <w:p w14:paraId="44A89D53" w14:textId="7C35686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A56D986" w14:textId="76709EF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2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30E3CDC9" w14:textId="28BD4CF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B291CC0" w14:textId="77777777" w:rsidTr="5D1E5762">
        <w:trPr>
          <w:cantSplit/>
        </w:trPr>
        <w:tc>
          <w:tcPr>
            <w:tcW w:w="1277" w:type="dxa"/>
          </w:tcPr>
          <w:p w14:paraId="2B86AD91" w14:textId="47FBDC1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7CCE194" w14:textId="594F8A8A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3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Leśna 2m</w:t>
              </w:r>
            </w:ins>
          </w:p>
        </w:tc>
        <w:tc>
          <w:tcPr>
            <w:tcW w:w="1545" w:type="dxa"/>
          </w:tcPr>
          <w:p w14:paraId="49F6C67A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6E20634" w14:textId="77777777" w:rsidTr="5D1E5762">
        <w:trPr>
          <w:cantSplit/>
        </w:trPr>
        <w:tc>
          <w:tcPr>
            <w:tcW w:w="1277" w:type="dxa"/>
          </w:tcPr>
          <w:p w14:paraId="1340B0D8" w14:textId="243850E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1D88552A" w14:textId="4206D3D8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4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Db,Ak częściowo okorowane (50%)</w:t>
              </w:r>
            </w:ins>
          </w:p>
        </w:tc>
        <w:tc>
          <w:tcPr>
            <w:tcW w:w="1545" w:type="dxa"/>
          </w:tcPr>
          <w:p w14:paraId="1237EF3F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0D8CCC8" w14:textId="77777777" w:rsidTr="5D1E5762">
        <w:trPr>
          <w:cantSplit/>
        </w:trPr>
        <w:tc>
          <w:tcPr>
            <w:tcW w:w="1277" w:type="dxa"/>
          </w:tcPr>
          <w:p w14:paraId="5CEBEC52" w14:textId="1F83836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BED7151" w14:textId="65299A76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5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F210564" w14:textId="617515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93C5BE3" w14:textId="77777777" w:rsidTr="5D1E5762">
        <w:trPr>
          <w:cantSplit/>
        </w:trPr>
        <w:tc>
          <w:tcPr>
            <w:tcW w:w="1277" w:type="dxa"/>
          </w:tcPr>
          <w:p w14:paraId="7834ED71" w14:textId="1354108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09B93D" w14:textId="00F6537E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6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2A145638" w14:textId="3EF71BA3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81CD643" w14:textId="77777777" w:rsidTr="5D1E5762">
        <w:trPr>
          <w:cantSplit/>
        </w:trPr>
        <w:tc>
          <w:tcPr>
            <w:tcW w:w="1277" w:type="dxa"/>
          </w:tcPr>
          <w:p w14:paraId="4B9E007C" w14:textId="1B0BFC2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3D420208" w14:textId="425B9139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7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2854CBD8" w14:textId="0361D0E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11C09" w:rsidRPr="00501156" w14:paraId="2729C4BD" w14:textId="77777777" w:rsidTr="5D1E5762">
        <w:trPr>
          <w:cantSplit/>
        </w:trPr>
        <w:tc>
          <w:tcPr>
            <w:tcW w:w="1277" w:type="dxa"/>
          </w:tcPr>
          <w:p w14:paraId="6554BC67" w14:textId="35D4C1C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5C7FD8B" w14:textId="5DD9D5F3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8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24568B46" w14:textId="19C6DD1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11C09" w:rsidRPr="00501156" w14:paraId="49E260D7" w14:textId="77777777" w:rsidTr="5D1E5762">
        <w:trPr>
          <w:cantSplit/>
        </w:trPr>
        <w:tc>
          <w:tcPr>
            <w:tcW w:w="1277" w:type="dxa"/>
          </w:tcPr>
          <w:p w14:paraId="086D4501" w14:textId="3E1ABAD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CD23AF" w14:textId="0DDA7C78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9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2DED6C7" w14:textId="5A7830D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76C7F269" w14:textId="77777777" w:rsidTr="5D1E5762">
        <w:trPr>
          <w:cantSplit/>
        </w:trPr>
        <w:tc>
          <w:tcPr>
            <w:tcW w:w="1277" w:type="dxa"/>
          </w:tcPr>
          <w:p w14:paraId="0CA9FC10" w14:textId="227DE7B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A3850B3" w14:textId="71FD67C1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0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2,0</w:t>
              </w:r>
            </w:ins>
          </w:p>
        </w:tc>
        <w:tc>
          <w:tcPr>
            <w:tcW w:w="1545" w:type="dxa"/>
          </w:tcPr>
          <w:p w14:paraId="3D7CC615" w14:textId="5C43A045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448935C" w14:textId="77777777" w:rsidTr="5D1E5762">
        <w:trPr>
          <w:cantSplit/>
        </w:trPr>
        <w:tc>
          <w:tcPr>
            <w:tcW w:w="1277" w:type="dxa"/>
          </w:tcPr>
          <w:p w14:paraId="6FAB9DBA" w14:textId="532F917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A92DBE4" w14:textId="4ADADFA0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1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F0A96D1" w14:textId="21CC67C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15A01982" w14:textId="77777777" w:rsidTr="5D1E5762">
        <w:trPr>
          <w:cantSplit/>
        </w:trPr>
        <w:tc>
          <w:tcPr>
            <w:tcW w:w="1277" w:type="dxa"/>
          </w:tcPr>
          <w:p w14:paraId="1F4A1C8C" w14:textId="62EBE2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6DFA26C" w14:textId="02C9014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2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7C66FA5F" w14:textId="0577AD4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518E8144" w14:textId="77777777" w:rsidTr="5D1E5762">
        <w:trPr>
          <w:cantSplit/>
        </w:trPr>
        <w:tc>
          <w:tcPr>
            <w:tcW w:w="1277" w:type="dxa"/>
          </w:tcPr>
          <w:p w14:paraId="39FF419B" w14:textId="0E5E81F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116870" w14:textId="29A30BDC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3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4E07252" w14:textId="3E71931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418BE122" w14:textId="77777777" w:rsidTr="5D1E5762">
        <w:trPr>
          <w:cantSplit/>
        </w:trPr>
        <w:tc>
          <w:tcPr>
            <w:tcW w:w="1277" w:type="dxa"/>
          </w:tcPr>
          <w:p w14:paraId="21DC002D" w14:textId="5AAD365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B78714D" w14:textId="64EE7C6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4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569F8A5C" w14:textId="222D25B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CB5F53F" w14:textId="77777777" w:rsidTr="5D1E5762">
        <w:trPr>
          <w:cantSplit/>
        </w:trPr>
        <w:tc>
          <w:tcPr>
            <w:tcW w:w="1277" w:type="dxa"/>
          </w:tcPr>
          <w:p w14:paraId="2E48BCE7" w14:textId="420AEF1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36744AB" w14:textId="682FEAE4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5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7BC20139" w14:textId="2C2E5D3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AE4DC67" w14:textId="77777777" w:rsidTr="5D1E5762">
        <w:trPr>
          <w:cantSplit/>
        </w:trPr>
        <w:tc>
          <w:tcPr>
            <w:tcW w:w="1277" w:type="dxa"/>
          </w:tcPr>
          <w:p w14:paraId="4B8E505F" w14:textId="388226E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9E772CD" w14:textId="04F6DB7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6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6F2C206D" w14:textId="669C6CE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2DD71614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7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B1B689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4D13D8" w:rsidRPr="00771297" w:rsidRDefault="004D13D8" w:rsidP="004D13D8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7C49BEAD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8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7B7BF70" w14:textId="1B44851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4D13D8" w:rsidRPr="00771297" w:rsidRDefault="004D13D8" w:rsidP="004D13D8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45D6208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9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1552B30B" w14:textId="5DEFA33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66056AF0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0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19FAC14" w14:textId="7079A0A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3CC6A58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1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41C66DF" w14:textId="7AD0B51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3679740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2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8AB7D0" w14:textId="384AE7A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833D85B" w14:textId="77777777" w:rsidTr="5D1E5762">
        <w:trPr>
          <w:cantSplit/>
        </w:trPr>
        <w:tc>
          <w:tcPr>
            <w:tcW w:w="1277" w:type="dxa"/>
          </w:tcPr>
          <w:p w14:paraId="1D2E1D42" w14:textId="18685E3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55782CE1" w:rsidR="004D13D8" w:rsidRPr="002171B7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3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Tylko Db,Ak, częściowo okorowane (50%)</w:t>
              </w:r>
            </w:ins>
          </w:p>
        </w:tc>
        <w:tc>
          <w:tcPr>
            <w:tcW w:w="1545" w:type="dxa"/>
          </w:tcPr>
          <w:p w14:paraId="34BD2B53" w14:textId="5F37660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509C38E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4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367B2AED" w14:textId="7FD3C55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4E35A17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5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72E75A2" w14:textId="4DAA7E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54496DC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6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1D950670" w14:textId="6052C93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1250" w:type="dxa"/>
          </w:tcPr>
          <w:p w14:paraId="37568A86" w14:textId="18FD1DFF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7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0D0DE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61235E5C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8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5C86FD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2501F90B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9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A510C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E2DBA8D" w14:textId="77777777" w:rsidTr="5D1E5762">
        <w:trPr>
          <w:cantSplit/>
        </w:trPr>
        <w:tc>
          <w:tcPr>
            <w:tcW w:w="1277" w:type="dxa"/>
          </w:tcPr>
          <w:p w14:paraId="06428AD7" w14:textId="0F43A8D7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502A30D6" w14:textId="7D58782A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0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DA06ACA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19AF0E01" w14:textId="77777777" w:rsidTr="5D1E5762">
        <w:trPr>
          <w:cantSplit/>
          <w:trHeight w:val="300"/>
        </w:trPr>
        <w:tc>
          <w:tcPr>
            <w:tcW w:w="1277" w:type="dxa"/>
          </w:tcPr>
          <w:p w14:paraId="0B5A6DBF" w14:textId="31B102A5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EBB8827" w14:textId="4C8F14E9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1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B63408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4F23068" w14:textId="77777777" w:rsidTr="5D1E5762">
        <w:trPr>
          <w:cantSplit/>
          <w:trHeight w:val="300"/>
        </w:trPr>
        <w:tc>
          <w:tcPr>
            <w:tcW w:w="1277" w:type="dxa"/>
          </w:tcPr>
          <w:p w14:paraId="6BB8EE1D" w14:textId="6EBF32C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868E01" w14:textId="40305DD3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2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F02AE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A6140CD" w14:textId="77777777" w:rsidTr="5D1E5762">
        <w:trPr>
          <w:cantSplit/>
          <w:trHeight w:val="300"/>
        </w:trPr>
        <w:tc>
          <w:tcPr>
            <w:tcW w:w="1277" w:type="dxa"/>
          </w:tcPr>
          <w:p w14:paraId="35F1BBF9" w14:textId="380CF1E3" w:rsidR="004D13D8" w:rsidRPr="00771297" w:rsidRDefault="00716318" w:rsidP="004D13D8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4D13D8" w:rsidRPr="00771297" w:rsidRDefault="004D13D8" w:rsidP="004D13D8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E41D5B" w14:textId="18DE1E14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3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</w:p>
        </w:tc>
        <w:tc>
          <w:tcPr>
            <w:tcW w:w="1545" w:type="dxa"/>
          </w:tcPr>
          <w:p w14:paraId="4B9F405A" w14:textId="73107F7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D13D8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52E93AE2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4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28CBB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F5E0B" w14:paraId="648EA8AC" w14:textId="77777777" w:rsidTr="00F46564">
        <w:trPr>
          <w:cantSplit/>
          <w:trHeight w:val="300"/>
        </w:trPr>
        <w:tc>
          <w:tcPr>
            <w:tcW w:w="1277" w:type="dxa"/>
          </w:tcPr>
          <w:p w14:paraId="1834307F" w14:textId="77777777" w:rsidR="00CF5E0B" w:rsidRPr="00771297" w:rsidRDefault="00CF5E0B" w:rsidP="00F465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CF5E0B" w:rsidRPr="00771297" w:rsidRDefault="00CF5E0B" w:rsidP="00F4656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CF5E0B" w:rsidRPr="00771297" w:rsidRDefault="00CF5E0B" w:rsidP="00F4656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1D5BC7D5" w14:textId="77777777" w:rsidR="00CF5E0B" w:rsidRDefault="00CF5E0B" w:rsidP="00F4656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DFC23" w14:textId="11F61C4F" w:rsidR="00CF5E0B" w:rsidRPr="00771297" w:rsidRDefault="00CF5E0B" w:rsidP="00F465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0D73472" w14:textId="77777777" w:rsidTr="5D1E5762">
        <w:trPr>
          <w:cantSplit/>
          <w:trHeight w:val="300"/>
        </w:trPr>
        <w:tc>
          <w:tcPr>
            <w:tcW w:w="1277" w:type="dxa"/>
          </w:tcPr>
          <w:p w14:paraId="6F8D8A4B" w14:textId="4D3AF7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65D7BB12" w14:textId="3F9B8D0A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5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03087D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2434B9F" w14:textId="77777777" w:rsidTr="5D1E5762">
        <w:trPr>
          <w:cantSplit/>
          <w:trHeight w:val="300"/>
        </w:trPr>
        <w:tc>
          <w:tcPr>
            <w:tcW w:w="1277" w:type="dxa"/>
          </w:tcPr>
          <w:p w14:paraId="5B03B2E2" w14:textId="6A2C3DE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5CE987D" w14:textId="2A0A0E64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6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1BCC7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7786AA0" w14:textId="77777777" w:rsidTr="5D1E5762">
        <w:trPr>
          <w:cantSplit/>
          <w:trHeight w:val="300"/>
        </w:trPr>
        <w:tc>
          <w:tcPr>
            <w:tcW w:w="1277" w:type="dxa"/>
          </w:tcPr>
          <w:p w14:paraId="7AB8EE52" w14:textId="3E5061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B6E3F25" w14:textId="7E643A16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7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F7931CE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0191846" w14:textId="77777777" w:rsidTr="5D1E5762">
        <w:trPr>
          <w:cantSplit/>
          <w:trHeight w:val="300"/>
        </w:trPr>
        <w:tc>
          <w:tcPr>
            <w:tcW w:w="1277" w:type="dxa"/>
          </w:tcPr>
          <w:p w14:paraId="219F5E35" w14:textId="2CAF97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52D257CE" w14:textId="04995717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8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A7F48C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68D37BBF" w14:textId="77777777" w:rsidTr="5D1E5762">
        <w:trPr>
          <w:cantSplit/>
          <w:trHeight w:val="300"/>
        </w:trPr>
        <w:tc>
          <w:tcPr>
            <w:tcW w:w="1277" w:type="dxa"/>
          </w:tcPr>
          <w:p w14:paraId="4DC4FE8F" w14:textId="6763A04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15992BB" w14:textId="53B90D59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9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45EEDB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31C4193" w14:textId="77777777" w:rsidTr="5D1E5762">
        <w:trPr>
          <w:cantSplit/>
          <w:trHeight w:val="300"/>
        </w:trPr>
        <w:tc>
          <w:tcPr>
            <w:tcW w:w="1277" w:type="dxa"/>
          </w:tcPr>
          <w:p w14:paraId="143F338B" w14:textId="7409C84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4A7A359" w14:textId="05580885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0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3284C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1DDFB30" w14:textId="77777777" w:rsidTr="5D1E5762">
        <w:trPr>
          <w:cantSplit/>
        </w:trPr>
        <w:tc>
          <w:tcPr>
            <w:tcW w:w="1277" w:type="dxa"/>
          </w:tcPr>
          <w:p w14:paraId="77D69816" w14:textId="6E3A9D7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0BD62B65" w14:textId="716CA3C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1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  <w:ins w:id="21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0</w:t>
              </w:r>
            </w:ins>
          </w:p>
        </w:tc>
        <w:tc>
          <w:tcPr>
            <w:tcW w:w="1545" w:type="dxa"/>
          </w:tcPr>
          <w:p w14:paraId="701AB9BC" w14:textId="6C72188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:rsidRPr="00501156" w14:paraId="55F27F8B" w14:textId="77777777" w:rsidTr="5D1E5762">
        <w:trPr>
          <w:cantSplit/>
        </w:trPr>
        <w:tc>
          <w:tcPr>
            <w:tcW w:w="1277" w:type="dxa"/>
          </w:tcPr>
          <w:p w14:paraId="0BFA13FE" w14:textId="59B73BC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7CE84F8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E628E1A" w14:textId="23A4DFE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82D3A" w:rsidRPr="00501156" w14:paraId="4D58D68E" w14:textId="77777777" w:rsidTr="5D1E5762">
        <w:trPr>
          <w:cantSplit/>
        </w:trPr>
        <w:tc>
          <w:tcPr>
            <w:tcW w:w="1277" w:type="dxa"/>
          </w:tcPr>
          <w:p w14:paraId="02E189EE" w14:textId="657C92C3" w:rsidR="00B82D3A" w:rsidRPr="00771297" w:rsidRDefault="00716318" w:rsidP="00231F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66C257" w14:textId="4832A68C" w:rsidR="00B82D3A" w:rsidRPr="002760FE" w:rsidRDefault="00CA26B2" w:rsidP="00231F33">
            <w:pPr>
              <w:rPr>
                <w:rFonts w:ascii="Cambria" w:hAnsi="Cambria"/>
                <w:sz w:val="20"/>
                <w:szCs w:val="20"/>
              </w:rPr>
            </w:pPr>
            <w:ins w:id="21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53A6C48" w14:textId="77777777" w:rsidR="00B82D3A" w:rsidRPr="00771297" w:rsidRDefault="00B82D3A" w:rsidP="00231F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2D34665" w14:textId="77777777" w:rsidTr="5D1E5762">
        <w:trPr>
          <w:cantSplit/>
        </w:trPr>
        <w:tc>
          <w:tcPr>
            <w:tcW w:w="1277" w:type="dxa"/>
          </w:tcPr>
          <w:p w14:paraId="5313DA53" w14:textId="7717246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</w:t>
            </w:r>
            <w:r w:rsidR="00B82D3A"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J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D</w:t>
            </w:r>
          </w:p>
        </w:tc>
        <w:tc>
          <w:tcPr>
            <w:tcW w:w="3437" w:type="dxa"/>
          </w:tcPr>
          <w:p w14:paraId="401C0A47" w14:textId="0A25DB4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717C11D3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DE0C430" w14:textId="072F698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740BABE" w14:textId="77777777" w:rsidTr="5D1E5762">
        <w:trPr>
          <w:cantSplit/>
        </w:trPr>
        <w:tc>
          <w:tcPr>
            <w:tcW w:w="1277" w:type="dxa"/>
          </w:tcPr>
          <w:p w14:paraId="5E406C54" w14:textId="4DDC239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177</w:t>
            </w:r>
          </w:p>
        </w:tc>
        <w:tc>
          <w:tcPr>
            <w:tcW w:w="1842" w:type="dxa"/>
          </w:tcPr>
          <w:p w14:paraId="6888B1F9" w14:textId="21E09E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3141ADBD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1DC3095" w14:textId="40F139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0D7C02A" w14:textId="77777777" w:rsidTr="5D1E5762">
        <w:trPr>
          <w:cantSplit/>
        </w:trPr>
        <w:tc>
          <w:tcPr>
            <w:tcW w:w="1277" w:type="dxa"/>
          </w:tcPr>
          <w:p w14:paraId="7F8EA982" w14:textId="114D224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2C87282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2A8CD4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FB97DFB" w14:textId="77777777" w:rsidTr="5D1E5762">
        <w:trPr>
          <w:cantSplit/>
        </w:trPr>
        <w:tc>
          <w:tcPr>
            <w:tcW w:w="1277" w:type="dxa"/>
          </w:tcPr>
          <w:p w14:paraId="7948D32D" w14:textId="5729DFC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70E83C3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B553AB0" w14:textId="7362158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A6EEB3" w14:textId="77777777" w:rsidTr="5D1E5762">
        <w:trPr>
          <w:cantSplit/>
        </w:trPr>
        <w:tc>
          <w:tcPr>
            <w:tcW w:w="1277" w:type="dxa"/>
          </w:tcPr>
          <w:p w14:paraId="3D18AD2B" w14:textId="7C79CBA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3E5F8670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7132CB5" w14:textId="42B1B29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D3255C1" w14:textId="77777777" w:rsidTr="5D1E5762">
        <w:trPr>
          <w:cantSplit/>
        </w:trPr>
        <w:tc>
          <w:tcPr>
            <w:tcW w:w="1277" w:type="dxa"/>
          </w:tcPr>
          <w:p w14:paraId="302025CA" w14:textId="678685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3B858AC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5D8E767" w14:textId="71DC9F0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881CD8D" w14:textId="77777777" w:rsidTr="5D1E5762">
        <w:trPr>
          <w:cantSplit/>
        </w:trPr>
        <w:tc>
          <w:tcPr>
            <w:tcW w:w="1277" w:type="dxa"/>
          </w:tcPr>
          <w:p w14:paraId="2F107FFE" w14:textId="2EC25CAB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13F5016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1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1E35007" w14:textId="0AED730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CD4EB04" w14:textId="77777777" w:rsidTr="5D1E5762">
        <w:trPr>
          <w:cantSplit/>
        </w:trPr>
        <w:tc>
          <w:tcPr>
            <w:tcW w:w="1277" w:type="dxa"/>
          </w:tcPr>
          <w:p w14:paraId="76B745C1" w14:textId="7169CF67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0F98EB0E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E8E1BFF" w14:textId="589E16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F0D92F2" w14:textId="77777777" w:rsidTr="5D1E5762">
        <w:trPr>
          <w:cantSplit/>
        </w:trPr>
        <w:tc>
          <w:tcPr>
            <w:tcW w:w="1277" w:type="dxa"/>
          </w:tcPr>
          <w:p w14:paraId="4F48C913" w14:textId="0346A6F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6A5F9B2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EFCB08A" w14:textId="34EC94A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BC31B8A" w14:textId="77777777" w:rsidTr="5D1E5762">
        <w:trPr>
          <w:cantSplit/>
        </w:trPr>
        <w:tc>
          <w:tcPr>
            <w:tcW w:w="1277" w:type="dxa"/>
          </w:tcPr>
          <w:p w14:paraId="76CB2EA5" w14:textId="4880380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5BE84A2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D316A2E" w14:textId="4239A3E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98D19B6" w14:textId="77777777" w:rsidTr="5D1E5762">
        <w:trPr>
          <w:cantSplit/>
        </w:trPr>
        <w:tc>
          <w:tcPr>
            <w:tcW w:w="1277" w:type="dxa"/>
          </w:tcPr>
          <w:p w14:paraId="570432C8" w14:textId="79F17C3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2A38A6D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C0727C3" w14:textId="407F23C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9392440" w14:textId="77777777" w:rsidTr="5D1E5762">
        <w:trPr>
          <w:cantSplit/>
        </w:trPr>
        <w:tc>
          <w:tcPr>
            <w:tcW w:w="1277" w:type="dxa"/>
          </w:tcPr>
          <w:p w14:paraId="15204BF6" w14:textId="40384D5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6B378D9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F063FF" w14:textId="0C84F34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1FA1E79" w14:textId="77777777" w:rsidTr="5D1E5762">
        <w:trPr>
          <w:cantSplit/>
        </w:trPr>
        <w:tc>
          <w:tcPr>
            <w:tcW w:w="1277" w:type="dxa"/>
          </w:tcPr>
          <w:p w14:paraId="40307355" w14:textId="4AFC9F8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54739F9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0F5D506" w14:textId="4A69B8B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2EBCC7C" w14:textId="77777777" w:rsidTr="5D1E5762">
        <w:trPr>
          <w:cantSplit/>
        </w:trPr>
        <w:tc>
          <w:tcPr>
            <w:tcW w:w="1277" w:type="dxa"/>
          </w:tcPr>
          <w:p w14:paraId="636FD2E2" w14:textId="5882025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5A74E39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AFD4FD0" w14:textId="0CE7CEE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4E6C703" w14:textId="77777777" w:rsidTr="5D1E5762">
        <w:trPr>
          <w:cantSplit/>
        </w:trPr>
        <w:tc>
          <w:tcPr>
            <w:tcW w:w="1277" w:type="dxa"/>
          </w:tcPr>
          <w:p w14:paraId="7B107681" w14:textId="0E9FE7A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4D47810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83F0670" w14:textId="74360FB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13B6239" w14:textId="77777777" w:rsidTr="5D1E5762">
        <w:trPr>
          <w:cantSplit/>
        </w:trPr>
        <w:tc>
          <w:tcPr>
            <w:tcW w:w="1277" w:type="dxa"/>
          </w:tcPr>
          <w:p w14:paraId="746D8D23" w14:textId="278769D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5AA5A0F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CC1C8A6" w14:textId="6393BCD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5440E7F" w14:textId="77777777" w:rsidTr="5D1E5762">
        <w:trPr>
          <w:cantSplit/>
        </w:trPr>
        <w:tc>
          <w:tcPr>
            <w:tcW w:w="1277" w:type="dxa"/>
          </w:tcPr>
          <w:p w14:paraId="7E33D6FB" w14:textId="10F3DAA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2BEBC5A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1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C8213F1" w14:textId="087A446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892615" w14:textId="77777777" w:rsidTr="5D1E5762">
        <w:trPr>
          <w:cantSplit/>
        </w:trPr>
        <w:tc>
          <w:tcPr>
            <w:tcW w:w="1277" w:type="dxa"/>
          </w:tcPr>
          <w:p w14:paraId="3EECE10C" w14:textId="761752E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54948E8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78EE8E3" w14:textId="3DC2C9D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3E54F4A" w14:textId="77777777" w:rsidTr="5D1E5762">
        <w:trPr>
          <w:cantSplit/>
        </w:trPr>
        <w:tc>
          <w:tcPr>
            <w:tcW w:w="1277" w:type="dxa"/>
          </w:tcPr>
          <w:p w14:paraId="4886B065" w14:textId="77D4C19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691EC8E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249CA5E" w14:textId="50398F5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55B9465" w14:textId="77777777" w:rsidTr="5D1E5762">
        <w:trPr>
          <w:cantSplit/>
        </w:trPr>
        <w:tc>
          <w:tcPr>
            <w:tcW w:w="1277" w:type="dxa"/>
          </w:tcPr>
          <w:p w14:paraId="1F1FAD3D" w14:textId="3813649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4D91B1E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9733F99" w14:textId="7CDB2CF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FD20FA8" w14:textId="77777777" w:rsidTr="5D1E5762">
        <w:trPr>
          <w:cantSplit/>
        </w:trPr>
        <w:tc>
          <w:tcPr>
            <w:tcW w:w="1277" w:type="dxa"/>
          </w:tcPr>
          <w:p w14:paraId="7558A8ED" w14:textId="5B06F19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3491AC5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E9D9E62" w14:textId="053C73E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A6A1A87" w14:textId="77777777" w:rsidTr="5D1E5762">
        <w:trPr>
          <w:cantSplit/>
        </w:trPr>
        <w:tc>
          <w:tcPr>
            <w:tcW w:w="1277" w:type="dxa"/>
          </w:tcPr>
          <w:p w14:paraId="54C0A293" w14:textId="346FD81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4910FA5" w14:textId="404FA778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C120582" w14:textId="719EA8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4ACA0810" w14:textId="77777777" w:rsidTr="5D1E5762">
        <w:trPr>
          <w:cantSplit/>
        </w:trPr>
        <w:tc>
          <w:tcPr>
            <w:tcW w:w="1277" w:type="dxa"/>
          </w:tcPr>
          <w:p w14:paraId="73887FC3" w14:textId="41C101A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C2F8A9F" w14:textId="6FC90F47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6E5D931" w14:textId="27C9FDF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4901CA0" w14:textId="77777777" w:rsidTr="5D1E5762">
        <w:trPr>
          <w:cantSplit/>
        </w:trPr>
        <w:tc>
          <w:tcPr>
            <w:tcW w:w="1277" w:type="dxa"/>
          </w:tcPr>
          <w:p w14:paraId="30C26A72" w14:textId="246A539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4D13D8" w:rsidRPr="00AA5BC8" w:rsidRDefault="004D13D8" w:rsidP="004D13D8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 w:rsidR="002240D5"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BAD634A" w14:textId="5251FD2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5C6BEBD" w14:textId="5080B1E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60C5581" w14:textId="77777777" w:rsidTr="5D1E5762">
        <w:trPr>
          <w:cantSplit/>
        </w:trPr>
        <w:tc>
          <w:tcPr>
            <w:tcW w:w="1277" w:type="dxa"/>
          </w:tcPr>
          <w:p w14:paraId="2D801A3E" w14:textId="1E14B5F9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68D974D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4AAC31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2BCC88" w14:textId="77777777" w:rsidTr="5D1E5762">
        <w:trPr>
          <w:cantSplit/>
        </w:trPr>
        <w:tc>
          <w:tcPr>
            <w:tcW w:w="1277" w:type="dxa"/>
          </w:tcPr>
          <w:p w14:paraId="17D05F1B" w14:textId="1B95D23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698C8C0" w14:textId="3908618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4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E5A3EE6" w14:textId="67CC9EE4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rtur Ligocki Nadleśnictwo Kutno">
    <w15:presenceInfo w15:providerId="AD" w15:userId="S::artur.ligocki@ad.lasy.gov.pl::d003348c-5976-4119-8534-4b3d8bebe4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74D24"/>
    <w:rsid w:val="00176555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85F0F"/>
    <w:rsid w:val="004927E4"/>
    <w:rsid w:val="004A04EE"/>
    <w:rsid w:val="004C4A8D"/>
    <w:rsid w:val="004D13D8"/>
    <w:rsid w:val="00501156"/>
    <w:rsid w:val="00507E89"/>
    <w:rsid w:val="00516295"/>
    <w:rsid w:val="005173A7"/>
    <w:rsid w:val="00517A0A"/>
    <w:rsid w:val="005672AD"/>
    <w:rsid w:val="00582EA0"/>
    <w:rsid w:val="005A444E"/>
    <w:rsid w:val="005A661C"/>
    <w:rsid w:val="005C2F8E"/>
    <w:rsid w:val="005C5D75"/>
    <w:rsid w:val="006168C2"/>
    <w:rsid w:val="0064290D"/>
    <w:rsid w:val="00654BBF"/>
    <w:rsid w:val="0067674A"/>
    <w:rsid w:val="006B180C"/>
    <w:rsid w:val="006B5BD0"/>
    <w:rsid w:val="006C3E1D"/>
    <w:rsid w:val="006D2204"/>
    <w:rsid w:val="006E2E7C"/>
    <w:rsid w:val="006E33FD"/>
    <w:rsid w:val="006E58F3"/>
    <w:rsid w:val="0070170D"/>
    <w:rsid w:val="00702368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2E2F"/>
    <w:rsid w:val="007C60C4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A3621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3247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05AA1"/>
    <w:rsid w:val="00B2042E"/>
    <w:rsid w:val="00B21EB3"/>
    <w:rsid w:val="00B318ED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D5D4E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A26B2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3928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44FA5"/>
    <w:rsid w:val="00E507FF"/>
    <w:rsid w:val="00E73A3C"/>
    <w:rsid w:val="00E80E55"/>
    <w:rsid w:val="00E91125"/>
    <w:rsid w:val="00EA3F79"/>
    <w:rsid w:val="00EA5E7B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8282C"/>
    <w:rsid w:val="00F84A0B"/>
    <w:rsid w:val="00FB0CA7"/>
    <w:rsid w:val="00FB388D"/>
    <w:rsid w:val="00FC6E36"/>
    <w:rsid w:val="00FD5BAD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D5D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3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2323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Artur Ligocki Nadleśnictwo Kutno</cp:lastModifiedBy>
  <cp:revision>2</cp:revision>
  <cp:lastPrinted>2024-03-13T06:31:00Z</cp:lastPrinted>
  <dcterms:created xsi:type="dcterms:W3CDTF">2025-10-14T10:37:00Z</dcterms:created>
  <dcterms:modified xsi:type="dcterms:W3CDTF">2025-10-14T10:37:00Z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